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footer6.xml" ContentType="application/vnd.openxmlformats-officedocument.wordprocessingml.footer+xml"/>
  <Override PartName="/word/diagrams/colors1.xml" ContentType="application/vnd.openxmlformats-officedocument.drawingml.diagramColors+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Default Extension="gif" ContentType="image/gif"/>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lang w:val="el-GR"/>
        </w:rPr>
        <w:id w:val="339475762"/>
        <w:docPartObj>
          <w:docPartGallery w:val="Cover Pages"/>
          <w:docPartUnique/>
        </w:docPartObj>
      </w:sdtPr>
      <w:sdtEndPr>
        <w:rPr>
          <w:b/>
          <w:bCs/>
        </w:rPr>
      </w:sdtEndPr>
      <w:sdtContent>
        <w:p w:rsidR="008E2148" w:rsidRDefault="008E2148">
          <w:pPr>
            <w:rPr>
              <w:lang w:val="el-GR"/>
            </w:rPr>
          </w:pPr>
        </w:p>
        <w:p w:rsidR="008E2148" w:rsidRDefault="00F92F49">
          <w:pPr>
            <w:rPr>
              <w:lang w:val="el-GR"/>
            </w:rPr>
          </w:pPr>
          <w:r w:rsidRPr="00F92F49">
            <w:rPr>
              <w:noProof/>
              <w:lang w:val="el-GR"/>
            </w:rPr>
            <w:pict>
              <v:group id="_x0000_s1026" style="position:absolute;left:0;text-align:left;margin-left:0;margin-top:0;width:564.5pt;height:798.85pt;z-index:251660288;mso-width-percent:950;mso-height-percent:950;mso-position-horizontal:center;mso-position-horizontal-relative:page;mso-position-vertical:center;mso-position-vertical-relative:page;mso-width-percent:950;mso-height-percent:950" coordorigin="316,406" coordsize="11608,15028" o:allowincell="f">
                <v:group id="_x0000_s1027"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028" style="position:absolute;left:339;top:406;width:11582;height:15025;mso-width-relative:margin;v-text-anchor:middle" fillcolor="#8c8c8c [1772]" strokecolor="white [3212]" strokeweight="1pt">
                    <v:fill r:id="rId8" o:title="Zig zag" color2="#bfbfbf [2412]" type="pattern"/>
                    <v:shadow color="#d8d8d8 [2732]" offset="3pt,3pt" offset2="2pt,2pt"/>
                  </v:rect>
                  <v:rect id="_x0000_s1029" style="position:absolute;left:3446;top:406;width:8475;height:15025;mso-width-relative:margin" fillcolor="#737373 [1789]" strokecolor="white [3212]" strokeweight="1pt">
                    <v:shadow color="#d8d8d8 [2732]" offset="3pt,3pt" offset2="2pt,2pt"/>
                    <v:textbox style="mso-next-textbox:#_x0000_s1029" inset="18pt,108pt,36pt">
                      <w:txbxContent>
                        <w:sdt>
                          <w:sdtPr>
                            <w:rPr>
                              <w:color w:val="943634" w:themeColor="accent2" w:themeShade="BF"/>
                              <w:sz w:val="80"/>
                              <w:szCs w:val="80"/>
                            </w:rPr>
                            <w:alias w:val="Τίτλος"/>
                            <w:id w:val="339475870"/>
                            <w:dataBinding w:prefixMappings="xmlns:ns0='http://schemas.openxmlformats.org/package/2006/metadata/core-properties' xmlns:ns1='http://purl.org/dc/elements/1.1/'" w:xpath="/ns0:coreProperties[1]/ns1:title[1]" w:storeItemID="{6C3C8BC8-F283-45AE-878A-BAB7291924A1}"/>
                            <w:text/>
                          </w:sdtPr>
                          <w:sdtContent>
                            <w:p w:rsidR="008E2148" w:rsidRPr="008E2148" w:rsidRDefault="008E2148">
                              <w:pPr>
                                <w:pStyle w:val="a7"/>
                                <w:rPr>
                                  <w:color w:val="FF0000"/>
                                  <w:sz w:val="80"/>
                                  <w:szCs w:val="80"/>
                                </w:rPr>
                              </w:pPr>
                              <w:r w:rsidRPr="008E2148">
                                <w:rPr>
                                  <w:color w:val="943634" w:themeColor="accent2" w:themeShade="BF"/>
                                  <w:sz w:val="80"/>
                                  <w:szCs w:val="80"/>
                                </w:rPr>
                                <w:t>1η εργασία πληροφορικής</w:t>
                              </w:r>
                            </w:p>
                          </w:sdtContent>
                        </w:sdt>
                        <w:p w:rsidR="008E2148" w:rsidRDefault="008E2148">
                          <w:pPr>
                            <w:pStyle w:val="a7"/>
                            <w:rPr>
                              <w:color w:val="FFFFFF" w:themeColor="background1"/>
                            </w:rPr>
                          </w:pPr>
                        </w:p>
                        <w:sdt>
                          <w:sdtPr>
                            <w:rPr>
                              <w:color w:val="943634" w:themeColor="accent2" w:themeShade="BF"/>
                            </w:rPr>
                            <w:alias w:val="Απόσπασμα"/>
                            <w:id w:val="339475871"/>
                            <w:dataBinding w:prefixMappings="xmlns:ns0='http://schemas.microsoft.com/office/2006/coverPageProps'" w:xpath="/ns0:CoverPageProperties[1]/ns0:Abstract[1]" w:storeItemID="{55AF091B-3C7A-41E3-B477-F2FDAA23CFDA}"/>
                            <w:text/>
                          </w:sdtPr>
                          <w:sdtContent>
                            <w:p w:rsidR="008E2148" w:rsidRDefault="008E2148">
                              <w:pPr>
                                <w:pStyle w:val="a7"/>
                                <w:rPr>
                                  <w:color w:val="FFFFFF" w:themeColor="background1"/>
                                </w:rPr>
                              </w:pPr>
                              <w:r w:rsidRPr="008E2148">
                                <w:rPr>
                                  <w:color w:val="943634" w:themeColor="accent2" w:themeShade="BF"/>
                                </w:rPr>
                                <w:t>Γιαννίκου Παρασκευή, 3999</w:t>
                              </w:r>
                            </w:p>
                          </w:sdtContent>
                        </w:sdt>
                        <w:p w:rsidR="008E2148" w:rsidRDefault="008E2148">
                          <w:pPr>
                            <w:pStyle w:val="a7"/>
                            <w:rPr>
                              <w:color w:val="FFFFFF" w:themeColor="background1"/>
                            </w:rPr>
                          </w:pPr>
                        </w:p>
                        <w:p w:rsidR="008E2148" w:rsidRDefault="008E2148">
                          <w:pPr>
                            <w:pStyle w:val="a7"/>
                            <w:rPr>
                              <w:color w:val="FFFFFF" w:themeColor="background1"/>
                            </w:rPr>
                          </w:pPr>
                        </w:p>
                      </w:txbxContent>
                    </v:textbox>
                  </v:rect>
                  <v:group id="_x0000_s1030" style="position:absolute;left:321;top:3424;width:3125;height:6069" coordorigin="654,3599" coordsize="2880,5760">
                    <v:rect id="_x0000_s1031" style="position:absolute;left:2094;top:6479;width:1440;height:1440;flip:x;mso-width-relative:margin;v-text-anchor:middle" fillcolor="#a7bfde [1620]" strokecolor="white [3212]" strokeweight="1pt">
                      <v:fill opacity="52429f"/>
                      <v:shadow color="#d8d8d8 [2732]" offset="3pt,3pt" offset2="2pt,2pt"/>
                    </v:rect>
                    <v:rect id="_x0000_s1032" style="position:absolute;left:2094;top:5039;width:1440;height:1440;flip:x;mso-width-relative:margin;v-text-anchor:middle" fillcolor="#a7bfde [1620]" strokecolor="white [3212]" strokeweight="1pt">
                      <v:fill opacity=".5"/>
                      <v:shadow color="#d8d8d8 [2732]" offset="3pt,3pt" offset2="2pt,2pt"/>
                    </v:rect>
                    <v:rect id="_x0000_s1033" style="position:absolute;left:654;top:5039;width:1440;height:1440;flip:x;mso-width-relative:margin;v-text-anchor:middle" fillcolor="#a7bfde [1620]" strokecolor="white [3212]" strokeweight="1pt">
                      <v:fill opacity="52429f"/>
                      <v:shadow color="#d8d8d8 [2732]" offset="3pt,3pt" offset2="2pt,2pt"/>
                    </v:rect>
                    <v:rect id="_x0000_s1034" style="position:absolute;left:654;top:3599;width:1440;height:1440;flip:x;mso-width-relative:margin;v-text-anchor:middle" fillcolor="#a7bfde [1620]" strokecolor="white [3212]" strokeweight="1pt">
                      <v:fill opacity=".5"/>
                      <v:shadow color="#d8d8d8 [2732]" offset="3pt,3pt" offset2="2pt,2pt"/>
                    </v:rect>
                    <v:rect id="_x0000_s1035" style="position:absolute;left:654;top:6479;width:1440;height:1440;flip:x;mso-width-relative:margin;v-text-anchor:middle" fillcolor="#a7bfde [1620]" strokecolor="white [3212]" strokeweight="1pt">
                      <v:fill opacity=".5"/>
                      <v:shadow color="#d8d8d8 [2732]" offset="3pt,3pt" offset2="2pt,2pt"/>
                    </v:rect>
                    <v:rect id="_x0000_s1036" style="position:absolute;left:2094;top:7919;width:1440;height:1440;flip:x;mso-width-relative:margin;v-text-anchor:middle" fillcolor="#a7bfde [1620]" strokecolor="white [3212]" strokeweight="1pt">
                      <v:fill opacity=".5"/>
                      <v:shadow color="#d8d8d8 [2732]" offset="3pt,3pt" offset2="2pt,2pt"/>
                    </v:rect>
                  </v:group>
                  <v:rect id="_x0000_s1037" style="position:absolute;left:2690;top:406;width:1563;height:1518;flip:x;mso-width-relative:margin;v-text-anchor:bottom" fillcolor="#c0504d [3205]" strokecolor="white [3212]" strokeweight="1pt">
                    <v:shadow color="#d8d8d8 [2732]" offset="3pt,3pt" offset2="2pt,2pt"/>
                    <v:textbox style="mso-next-textbox:#_x0000_s1037">
                      <w:txbxContent>
                        <w:sdt>
                          <w:sdtPr>
                            <w:rPr>
                              <w:color w:val="FFFFFF" w:themeColor="background1"/>
                              <w:sz w:val="52"/>
                              <w:szCs w:val="52"/>
                              <w:lang w:val="el-GR"/>
                            </w:rPr>
                            <w:alias w:val="Έτος"/>
                            <w:id w:val="339475872"/>
                            <w:dataBinding w:prefixMappings="xmlns:ns0='http://schemas.microsoft.com/office/2006/coverPageProps'" w:xpath="/ns0:CoverPageProperties[1]/ns0:PublishDate[1]" w:storeItemID="{55AF091B-3C7A-41E3-B477-F2FDAA23CFDA}"/>
                            <w:date>
                              <w:dateFormat w:val="yyyy"/>
                              <w:lid w:val="el-GR"/>
                              <w:storeMappedDataAs w:val="dateTime"/>
                              <w:calendar w:val="gregorian"/>
                            </w:date>
                          </w:sdtPr>
                          <w:sdtContent>
                            <w:p w:rsidR="008E2148" w:rsidRDefault="008E2148">
                              <w:pPr>
                                <w:jc w:val="center"/>
                                <w:rPr>
                                  <w:color w:val="FFFFFF" w:themeColor="background1"/>
                                  <w:sz w:val="48"/>
                                  <w:szCs w:val="52"/>
                                  <w:lang w:val="el-GR"/>
                                </w:rPr>
                              </w:pPr>
                              <w:r>
                                <w:rPr>
                                  <w:color w:val="FFFFFF" w:themeColor="background1"/>
                                  <w:sz w:val="52"/>
                                  <w:szCs w:val="52"/>
                                  <w:lang w:val="el-GR"/>
                                </w:rPr>
                                <w:t xml:space="preserve">3 ετος </w:t>
                              </w:r>
                            </w:p>
                          </w:sdtContent>
                        </w:sdt>
                      </w:txbxContent>
                    </v:textbox>
                  </v:rect>
                </v:group>
                <v:group id="_x0000_s1038" style="position:absolute;left:3446;top:13758;width:8169;height:1382" coordorigin="3446,13758" coordsize="8169,1382">
                  <v:group id="_x0000_s1039" style="position:absolute;left:10833;top:14380;width:782;height:760;flip:x y" coordorigin="8754,11945" coordsize="2880,2859">
                    <v:rect id="_x0000_s1040" style="position:absolute;left:10194;top:11945;width:1440;height:1440;flip:x;mso-width-relative:margin;v-text-anchor:middle" fillcolor="#bfbfbf [2412]" strokecolor="white [3212]" strokeweight="1pt">
                      <v:fill opacity=".5"/>
                      <v:shadow color="#d8d8d8 [2732]" offset="3pt,3pt" offset2="2pt,2pt"/>
                    </v:rect>
                    <v:rect id="_x0000_s1041" style="position:absolute;left:10194;top:13364;width:1440;height:1440;flip:x;mso-width-relative:margin;v-text-anchor:middle" fillcolor="#c0504d [3205]" strokecolor="white [3212]" strokeweight="1pt">
                      <v:shadow color="#d8d8d8 [2732]" offset="3pt,3pt" offset2="2pt,2pt"/>
                    </v:rect>
                    <v:rect id="_x0000_s1042" style="position:absolute;left:8754;top:13364;width:1440;height:1440;flip:x;mso-width-relative:margin;v-text-anchor:middle" fillcolor="#bfbfbf [2412]" strokecolor="white [3212]" strokeweight="1pt">
                      <v:fill opacity=".5"/>
                      <v:shadow color="#d8d8d8 [2732]" offset="3pt,3pt" offset2="2pt,2pt"/>
                    </v:rect>
                  </v:group>
                  <v:rect id="_x0000_s1043" style="position:absolute;left:3446;top:13758;width:7105;height:1382;v-text-anchor:bottom" filled="f" fillcolor="white [3212]" stroked="f" strokecolor="white [3212]" strokeweight="1pt">
                    <v:fill opacity="52429f"/>
                    <v:shadow color="#d8d8d8 [2732]" offset="3pt,3pt" offset2="2pt,2pt"/>
                    <v:textbox style="mso-next-textbox:#_x0000_s1043" inset=",0,,0">
                      <w:txbxContent>
                        <w:sdt>
                          <w:sdtPr>
                            <w:rPr>
                              <w:color w:val="FFFFFF" w:themeColor="background1"/>
                            </w:rPr>
                            <w:alias w:val="Συντάκτης"/>
                            <w:id w:val="339475873"/>
                            <w:dataBinding w:prefixMappings="xmlns:ns0='http://schemas.openxmlformats.org/package/2006/metadata/core-properties' xmlns:ns1='http://purl.org/dc/elements/1.1/'" w:xpath="/ns0:coreProperties[1]/ns1:creator[1]" w:storeItemID="{6C3C8BC8-F283-45AE-878A-BAB7291924A1}"/>
                            <w:text/>
                          </w:sdtPr>
                          <w:sdtContent>
                            <w:p w:rsidR="008E2148" w:rsidRDefault="008E2148">
                              <w:pPr>
                                <w:pStyle w:val="a7"/>
                                <w:jc w:val="right"/>
                                <w:rPr>
                                  <w:color w:val="FFFFFF" w:themeColor="background1"/>
                                </w:rPr>
                              </w:pPr>
                              <w:r>
                                <w:rPr>
                                  <w:color w:val="FFFFFF" w:themeColor="background1"/>
                                </w:rPr>
                                <w:t>user1</w:t>
                              </w:r>
                            </w:p>
                          </w:sdtContent>
                        </w:sdt>
                        <w:sdt>
                          <w:sdtPr>
                            <w:rPr>
                              <w:color w:val="FFFFFF" w:themeColor="background1"/>
                            </w:rPr>
                            <w:alias w:val="Εταιρεία"/>
                            <w:id w:val="339475874"/>
                            <w:dataBinding w:prefixMappings="xmlns:ns0='http://schemas.openxmlformats.org/officeDocument/2006/extended-properties'" w:xpath="/ns0:Properties[1]/ns0:Company[1]" w:storeItemID="{6668398D-A668-4E3E-A5EB-62B293D839F1}"/>
                            <w:text/>
                          </w:sdtPr>
                          <w:sdtContent>
                            <w:p w:rsidR="008E2148" w:rsidRDefault="008E2148">
                              <w:pPr>
                                <w:pStyle w:val="a7"/>
                                <w:jc w:val="right"/>
                                <w:rPr>
                                  <w:color w:val="FFFFFF" w:themeColor="background1"/>
                                </w:rPr>
                              </w:pPr>
                              <w:r>
                                <w:rPr>
                                  <w:color w:val="FFFFFF" w:themeColor="background1"/>
                                </w:rPr>
                                <w:t>by adguard</w:t>
                              </w:r>
                            </w:p>
                          </w:sdtContent>
                        </w:sdt>
                        <w:sdt>
                          <w:sdtPr>
                            <w:rPr>
                              <w:color w:val="FFFFFF" w:themeColor="background1"/>
                            </w:rPr>
                            <w:alias w:val="Ημερομηνία"/>
                            <w:id w:val="339475875"/>
                            <w:dataBinding w:prefixMappings="xmlns:ns0='http://schemas.microsoft.com/office/2006/coverPageProps'" w:xpath="/ns0:CoverPageProperties[1]/ns0:PublishDate[1]" w:storeItemID="{55AF091B-3C7A-41E3-B477-F2FDAA23CFDA}"/>
                            <w:date>
                              <w:dateFormat w:val="d/M/yyyy"/>
                              <w:lid w:val="el-GR"/>
                              <w:storeMappedDataAs w:val="dateTime"/>
                              <w:calendar w:val="gregorian"/>
                            </w:date>
                          </w:sdtPr>
                          <w:sdtContent>
                            <w:p w:rsidR="008E2148" w:rsidRDefault="008E2148">
                              <w:pPr>
                                <w:pStyle w:val="a7"/>
                                <w:jc w:val="right"/>
                                <w:rPr>
                                  <w:color w:val="FFFFFF" w:themeColor="background1"/>
                                </w:rPr>
                              </w:pPr>
                              <w:r>
                                <w:rPr>
                                  <w:color w:val="FFFFFF" w:themeColor="background1"/>
                                </w:rPr>
                                <w:t xml:space="preserve">3 ετος </w:t>
                              </w:r>
                            </w:p>
                          </w:sdtContent>
                        </w:sdt>
                      </w:txbxContent>
                    </v:textbox>
                  </v:rect>
                </v:group>
                <w10:wrap anchorx="page" anchory="page"/>
              </v:group>
            </w:pict>
          </w:r>
        </w:p>
        <w:p w:rsidR="00D15879" w:rsidRDefault="008E2148">
          <w:pPr>
            <w:spacing w:after="200" w:line="276" w:lineRule="auto"/>
            <w:ind w:firstLine="0"/>
            <w:rPr>
              <w:b/>
              <w:bCs/>
              <w:lang w:val="el-GR"/>
            </w:rPr>
          </w:pPr>
          <w:r>
            <w:rPr>
              <w:b/>
              <w:bCs/>
              <w:lang w:val="el-GR"/>
            </w:rPr>
            <w:br w:type="page"/>
          </w:r>
        </w:p>
        <w:p w:rsidR="00D15879" w:rsidRDefault="00D15879">
          <w:pPr>
            <w:spacing w:after="200" w:line="276" w:lineRule="auto"/>
            <w:ind w:firstLine="0"/>
            <w:rPr>
              <w:b/>
              <w:bCs/>
              <w:lang w:val="el-GR"/>
            </w:rPr>
          </w:pPr>
          <w:r>
            <w:rPr>
              <w:b/>
              <w:bCs/>
              <w:lang w:val="el-GR"/>
            </w:rPr>
            <w:lastRenderedPageBreak/>
            <w:br w:type="page"/>
          </w:r>
        </w:p>
        <w:sdt>
          <w:sdtPr>
            <w:rPr>
              <w:rFonts w:ascii="Times New Roman" w:eastAsiaTheme="minorHAnsi" w:hAnsi="Times New Roman" w:cstheme="minorBidi"/>
              <w:b w:val="0"/>
              <w:bCs w:val="0"/>
              <w:color w:val="auto"/>
              <w:sz w:val="22"/>
              <w:szCs w:val="22"/>
              <w:lang w:val="en-US"/>
            </w:rPr>
            <w:id w:val="339475862"/>
            <w:docPartObj>
              <w:docPartGallery w:val="Table of Contents"/>
              <w:docPartUnique/>
            </w:docPartObj>
          </w:sdtPr>
          <w:sdtContent>
            <w:p w:rsidR="00D15879" w:rsidRDefault="00D15879">
              <w:pPr>
                <w:pStyle w:val="a8"/>
              </w:pPr>
              <w:r>
                <w:t>Περιεχόμενα</w:t>
              </w:r>
            </w:p>
            <w:p w:rsidR="00D15879" w:rsidRDefault="00F92F49">
              <w:pPr>
                <w:pStyle w:val="10"/>
                <w:tabs>
                  <w:tab w:val="right" w:leader="dot" w:pos="8630"/>
                </w:tabs>
                <w:rPr>
                  <w:rFonts w:asciiTheme="minorHAnsi" w:eastAsiaTheme="minorEastAsia" w:hAnsiTheme="minorHAnsi"/>
                  <w:noProof/>
                </w:rPr>
              </w:pPr>
              <w:r>
                <w:rPr>
                  <w:lang w:val="el-GR"/>
                </w:rPr>
                <w:fldChar w:fldCharType="begin"/>
              </w:r>
              <w:r w:rsidR="00D15879">
                <w:rPr>
                  <w:lang w:val="el-GR"/>
                </w:rPr>
                <w:instrText xml:space="preserve"> TOC \o "1-3" \h \z \u </w:instrText>
              </w:r>
              <w:r>
                <w:rPr>
                  <w:lang w:val="el-GR"/>
                </w:rPr>
                <w:fldChar w:fldCharType="separate"/>
              </w:r>
              <w:r>
                <w:rPr>
                  <w:noProof/>
                </w:rPr>
                <w:fldChar w:fldCharType="begin"/>
              </w:r>
              <w:r>
                <w:rPr>
                  <w:noProof/>
                </w:rPr>
                <w:instrText>HYPERLINK \l "_Toc512071167"</w:instrText>
              </w:r>
              <w:ins w:id="0" w:author="user1" w:date="2018-05-28T09:09:00Z">
                <w:r w:rsidR="002A0439">
                  <w:rPr>
                    <w:noProof/>
                  </w:rPr>
                </w:r>
              </w:ins>
              <w:r>
                <w:rPr>
                  <w:noProof/>
                </w:rPr>
                <w:fldChar w:fldCharType="separate"/>
              </w:r>
              <w:r w:rsidR="00D15879" w:rsidRPr="0066583C">
                <w:rPr>
                  <w:rStyle w:val="-"/>
                  <w:noProof/>
                </w:rPr>
                <w:t>Wind turbine</w:t>
              </w:r>
              <w:r w:rsidR="00D15879">
                <w:rPr>
                  <w:noProof/>
                  <w:webHidden/>
                </w:rPr>
                <w:tab/>
              </w:r>
              <w:r>
                <w:rPr>
                  <w:noProof/>
                  <w:webHidden/>
                </w:rPr>
                <w:fldChar w:fldCharType="begin"/>
              </w:r>
              <w:r w:rsidR="00D15879">
                <w:rPr>
                  <w:noProof/>
                  <w:webHidden/>
                </w:rPr>
                <w:instrText xml:space="preserve"> PAGEREF _Toc512071167 \h </w:instrText>
              </w:r>
              <w:r>
                <w:rPr>
                  <w:noProof/>
                  <w:webHidden/>
                </w:rPr>
              </w:r>
              <w:r>
                <w:rPr>
                  <w:noProof/>
                  <w:webHidden/>
                </w:rPr>
                <w:fldChar w:fldCharType="separate"/>
              </w:r>
              <w:ins w:id="1" w:author="user1" w:date="2018-05-28T09:09:00Z">
                <w:r w:rsidR="002A0439">
                  <w:rPr>
                    <w:noProof/>
                    <w:webHidden/>
                  </w:rPr>
                  <w:t>4</w:t>
                </w:r>
              </w:ins>
              <w:del w:id="2" w:author="user1" w:date="2018-05-28T09:09:00Z">
                <w:r w:rsidR="00D15879" w:rsidDel="002A0439">
                  <w:rPr>
                    <w:noProof/>
                    <w:webHidden/>
                  </w:rPr>
                  <w:delText>3</w:delText>
                </w:r>
              </w:del>
              <w:r>
                <w:rPr>
                  <w:noProof/>
                  <w:webHidden/>
                </w:rPr>
                <w:fldChar w:fldCharType="end"/>
              </w:r>
              <w:r>
                <w:rPr>
                  <w:noProof/>
                </w:rPr>
                <w:fldChar w:fldCharType="end"/>
              </w:r>
            </w:p>
            <w:p w:rsidR="00D15879" w:rsidRDefault="00F92F49">
              <w:pPr>
                <w:pStyle w:val="20"/>
                <w:tabs>
                  <w:tab w:val="right" w:leader="dot" w:pos="8630"/>
                </w:tabs>
                <w:rPr>
                  <w:rFonts w:asciiTheme="minorHAnsi" w:eastAsiaTheme="minorEastAsia" w:hAnsiTheme="minorHAnsi"/>
                  <w:noProof/>
                </w:rPr>
              </w:pPr>
              <w:r>
                <w:rPr>
                  <w:noProof/>
                </w:rPr>
                <w:fldChar w:fldCharType="begin"/>
              </w:r>
              <w:r>
                <w:rPr>
                  <w:noProof/>
                </w:rPr>
                <w:instrText>HYPERLINK \l "_Toc512071168"</w:instrText>
              </w:r>
              <w:ins w:id="3" w:author="user1" w:date="2018-05-28T09:09:00Z">
                <w:r w:rsidR="002A0439">
                  <w:rPr>
                    <w:noProof/>
                  </w:rPr>
                </w:r>
              </w:ins>
              <w:r>
                <w:rPr>
                  <w:noProof/>
                </w:rPr>
                <w:fldChar w:fldCharType="separate"/>
              </w:r>
              <w:r w:rsidR="00D15879" w:rsidRPr="0066583C">
                <w:rPr>
                  <w:rStyle w:val="-"/>
                  <w:noProof/>
                </w:rPr>
                <w:t>A wind turbine is a device that converts the wind's kinetic energy into electrical energy.</w:t>
              </w:r>
              <w:r w:rsidR="00D15879">
                <w:rPr>
                  <w:noProof/>
                  <w:webHidden/>
                </w:rPr>
                <w:tab/>
              </w:r>
              <w:r>
                <w:rPr>
                  <w:noProof/>
                  <w:webHidden/>
                </w:rPr>
                <w:fldChar w:fldCharType="begin"/>
              </w:r>
              <w:r w:rsidR="00D15879">
                <w:rPr>
                  <w:noProof/>
                  <w:webHidden/>
                </w:rPr>
                <w:instrText xml:space="preserve"> PAGEREF _Toc512071168 \h </w:instrText>
              </w:r>
              <w:r>
                <w:rPr>
                  <w:noProof/>
                  <w:webHidden/>
                </w:rPr>
              </w:r>
              <w:r>
                <w:rPr>
                  <w:noProof/>
                  <w:webHidden/>
                </w:rPr>
                <w:fldChar w:fldCharType="separate"/>
              </w:r>
              <w:ins w:id="4" w:author="user1" w:date="2018-05-28T09:09:00Z">
                <w:r w:rsidR="002A0439">
                  <w:rPr>
                    <w:noProof/>
                    <w:webHidden/>
                  </w:rPr>
                  <w:t>4</w:t>
                </w:r>
              </w:ins>
              <w:del w:id="5" w:author="user1" w:date="2018-05-28T09:09:00Z">
                <w:r w:rsidR="00D15879" w:rsidDel="002A0439">
                  <w:rPr>
                    <w:noProof/>
                    <w:webHidden/>
                  </w:rPr>
                  <w:delText>3</w:delText>
                </w:r>
              </w:del>
              <w:r>
                <w:rPr>
                  <w:noProof/>
                  <w:webHidden/>
                </w:rPr>
                <w:fldChar w:fldCharType="end"/>
              </w:r>
              <w:r>
                <w:rPr>
                  <w:noProof/>
                </w:rPr>
                <w:fldChar w:fldCharType="end"/>
              </w:r>
            </w:p>
            <w:p w:rsidR="00D15879" w:rsidRDefault="00F92F49">
              <w:pPr>
                <w:pStyle w:val="10"/>
                <w:tabs>
                  <w:tab w:val="right" w:leader="dot" w:pos="8630"/>
                </w:tabs>
                <w:rPr>
                  <w:rFonts w:asciiTheme="minorHAnsi" w:eastAsiaTheme="minorEastAsia" w:hAnsiTheme="minorHAnsi"/>
                  <w:noProof/>
                </w:rPr>
              </w:pPr>
              <w:r>
                <w:rPr>
                  <w:noProof/>
                </w:rPr>
                <w:fldChar w:fldCharType="begin"/>
              </w:r>
              <w:r>
                <w:rPr>
                  <w:noProof/>
                </w:rPr>
                <w:instrText>HYPERLINK \l "_Toc512071169"</w:instrText>
              </w:r>
              <w:ins w:id="6" w:author="user1" w:date="2018-05-28T09:09:00Z">
                <w:r w:rsidR="002A0439">
                  <w:rPr>
                    <w:noProof/>
                  </w:rPr>
                </w:r>
              </w:ins>
              <w:r>
                <w:rPr>
                  <w:noProof/>
                </w:rPr>
                <w:fldChar w:fldCharType="separate"/>
              </w:r>
              <w:r w:rsidR="00D15879" w:rsidRPr="0066583C">
                <w:rPr>
                  <w:rStyle w:val="-"/>
                  <w:noProof/>
                </w:rPr>
                <w:t>History</w:t>
              </w:r>
              <w:r w:rsidR="00D15879">
                <w:rPr>
                  <w:noProof/>
                  <w:webHidden/>
                </w:rPr>
                <w:tab/>
              </w:r>
              <w:r>
                <w:rPr>
                  <w:noProof/>
                  <w:webHidden/>
                </w:rPr>
                <w:fldChar w:fldCharType="begin"/>
              </w:r>
              <w:r w:rsidR="00D15879">
                <w:rPr>
                  <w:noProof/>
                  <w:webHidden/>
                </w:rPr>
                <w:instrText xml:space="preserve"> PAGEREF _Toc512071169 \h </w:instrText>
              </w:r>
              <w:r>
                <w:rPr>
                  <w:noProof/>
                  <w:webHidden/>
                </w:rPr>
              </w:r>
              <w:r>
                <w:rPr>
                  <w:noProof/>
                  <w:webHidden/>
                </w:rPr>
                <w:fldChar w:fldCharType="separate"/>
              </w:r>
              <w:ins w:id="7" w:author="user1" w:date="2018-05-28T09:09:00Z">
                <w:r w:rsidR="002A0439">
                  <w:rPr>
                    <w:noProof/>
                    <w:webHidden/>
                  </w:rPr>
                  <w:t>5</w:t>
                </w:r>
              </w:ins>
              <w:del w:id="8" w:author="user1" w:date="2018-05-28T09:09:00Z">
                <w:r w:rsidR="00D15879" w:rsidDel="002A0439">
                  <w:rPr>
                    <w:noProof/>
                    <w:webHidden/>
                  </w:rPr>
                  <w:delText>4</w:delText>
                </w:r>
              </w:del>
              <w:r>
                <w:rPr>
                  <w:noProof/>
                  <w:webHidden/>
                </w:rPr>
                <w:fldChar w:fldCharType="end"/>
              </w:r>
              <w:r>
                <w:rPr>
                  <w:noProof/>
                </w:rPr>
                <w:fldChar w:fldCharType="end"/>
              </w:r>
            </w:p>
            <w:p w:rsidR="00D15879" w:rsidRDefault="00F92F49">
              <w:pPr>
                <w:pStyle w:val="20"/>
                <w:tabs>
                  <w:tab w:val="right" w:leader="dot" w:pos="8630"/>
                </w:tabs>
                <w:rPr>
                  <w:rFonts w:asciiTheme="minorHAnsi" w:eastAsiaTheme="minorEastAsia" w:hAnsiTheme="minorHAnsi"/>
                  <w:noProof/>
                </w:rPr>
              </w:pPr>
              <w:r>
                <w:rPr>
                  <w:noProof/>
                </w:rPr>
                <w:fldChar w:fldCharType="begin"/>
              </w:r>
              <w:r>
                <w:rPr>
                  <w:noProof/>
                </w:rPr>
                <w:instrText>HYPERLINK \l "_Toc512071170"</w:instrText>
              </w:r>
              <w:ins w:id="9" w:author="user1" w:date="2018-05-28T09:09:00Z">
                <w:r w:rsidR="002A0439">
                  <w:rPr>
                    <w:noProof/>
                  </w:rPr>
                </w:r>
              </w:ins>
              <w:r>
                <w:rPr>
                  <w:noProof/>
                </w:rPr>
                <w:fldChar w:fldCharType="separate"/>
              </w:r>
              <w:r w:rsidR="00D15879" w:rsidRPr="0066583C">
                <w:rPr>
                  <w:rStyle w:val="-"/>
                  <w:noProof/>
                </w:rPr>
                <w:t>Main article: History of wind power</w:t>
              </w:r>
              <w:r w:rsidR="00D15879">
                <w:rPr>
                  <w:noProof/>
                  <w:webHidden/>
                </w:rPr>
                <w:tab/>
              </w:r>
              <w:r>
                <w:rPr>
                  <w:noProof/>
                  <w:webHidden/>
                </w:rPr>
                <w:fldChar w:fldCharType="begin"/>
              </w:r>
              <w:r w:rsidR="00D15879">
                <w:rPr>
                  <w:noProof/>
                  <w:webHidden/>
                </w:rPr>
                <w:instrText xml:space="preserve"> PAGEREF _Toc512071170 \h </w:instrText>
              </w:r>
              <w:r>
                <w:rPr>
                  <w:noProof/>
                  <w:webHidden/>
                </w:rPr>
              </w:r>
              <w:r>
                <w:rPr>
                  <w:noProof/>
                  <w:webHidden/>
                </w:rPr>
                <w:fldChar w:fldCharType="separate"/>
              </w:r>
              <w:ins w:id="10" w:author="user1" w:date="2018-05-28T09:09:00Z">
                <w:r w:rsidR="002A0439">
                  <w:rPr>
                    <w:noProof/>
                    <w:webHidden/>
                  </w:rPr>
                  <w:t>5</w:t>
                </w:r>
              </w:ins>
              <w:del w:id="11" w:author="user1" w:date="2018-05-28T09:09:00Z">
                <w:r w:rsidR="00D15879" w:rsidDel="002A0439">
                  <w:rPr>
                    <w:noProof/>
                    <w:webHidden/>
                  </w:rPr>
                  <w:delText>4</w:delText>
                </w:r>
              </w:del>
              <w:r>
                <w:rPr>
                  <w:noProof/>
                  <w:webHidden/>
                </w:rPr>
                <w:fldChar w:fldCharType="end"/>
              </w:r>
              <w:r>
                <w:rPr>
                  <w:noProof/>
                </w:rPr>
                <w:fldChar w:fldCharType="end"/>
              </w:r>
            </w:p>
            <w:p w:rsidR="00D15879" w:rsidRDefault="00F92F49">
              <w:pPr>
                <w:pStyle w:val="20"/>
                <w:tabs>
                  <w:tab w:val="right" w:leader="dot" w:pos="8630"/>
                </w:tabs>
                <w:rPr>
                  <w:rFonts w:asciiTheme="minorHAnsi" w:eastAsiaTheme="minorEastAsia" w:hAnsiTheme="minorHAnsi"/>
                  <w:noProof/>
                </w:rPr>
              </w:pPr>
              <w:r>
                <w:rPr>
                  <w:noProof/>
                </w:rPr>
                <w:fldChar w:fldCharType="begin"/>
              </w:r>
              <w:r>
                <w:rPr>
                  <w:noProof/>
                </w:rPr>
                <w:instrText>HYPERLINK \l "_Toc512071171"</w:instrText>
              </w:r>
              <w:ins w:id="12" w:author="user1" w:date="2018-05-28T09:09:00Z">
                <w:r w:rsidR="002A0439">
                  <w:rPr>
                    <w:noProof/>
                  </w:rPr>
                </w:r>
              </w:ins>
              <w:r>
                <w:rPr>
                  <w:noProof/>
                </w:rPr>
                <w:fldChar w:fldCharType="separate"/>
              </w:r>
              <w:r w:rsidR="00D15879" w:rsidRPr="0066583C">
                <w:rPr>
                  <w:rStyle w:val="-"/>
                  <w:noProof/>
                </w:rPr>
                <w:t>James Blyth's electricity-generating wind turbine, photographed in 1891</w:t>
              </w:r>
              <w:r w:rsidR="00D15879">
                <w:rPr>
                  <w:noProof/>
                  <w:webHidden/>
                </w:rPr>
                <w:tab/>
              </w:r>
              <w:r>
                <w:rPr>
                  <w:noProof/>
                  <w:webHidden/>
                </w:rPr>
                <w:fldChar w:fldCharType="begin"/>
              </w:r>
              <w:r w:rsidR="00D15879">
                <w:rPr>
                  <w:noProof/>
                  <w:webHidden/>
                </w:rPr>
                <w:instrText xml:space="preserve"> PAGEREF _Toc512071171 \h </w:instrText>
              </w:r>
              <w:r>
                <w:rPr>
                  <w:noProof/>
                  <w:webHidden/>
                </w:rPr>
              </w:r>
              <w:r>
                <w:rPr>
                  <w:noProof/>
                  <w:webHidden/>
                </w:rPr>
                <w:fldChar w:fldCharType="separate"/>
              </w:r>
              <w:ins w:id="13" w:author="user1" w:date="2018-05-28T09:09:00Z">
                <w:r w:rsidR="002A0439">
                  <w:rPr>
                    <w:noProof/>
                    <w:webHidden/>
                  </w:rPr>
                  <w:t>5</w:t>
                </w:r>
              </w:ins>
              <w:del w:id="14" w:author="user1" w:date="2018-05-28T09:09:00Z">
                <w:r w:rsidR="00D15879" w:rsidDel="002A0439">
                  <w:rPr>
                    <w:noProof/>
                    <w:webHidden/>
                  </w:rPr>
                  <w:delText>4</w:delText>
                </w:r>
              </w:del>
              <w:r>
                <w:rPr>
                  <w:noProof/>
                  <w:webHidden/>
                </w:rPr>
                <w:fldChar w:fldCharType="end"/>
              </w:r>
              <w:r>
                <w:rPr>
                  <w:noProof/>
                </w:rPr>
                <w:fldChar w:fldCharType="end"/>
              </w:r>
            </w:p>
            <w:p w:rsidR="00D15879" w:rsidRDefault="00F92F49">
              <w:pPr>
                <w:pStyle w:val="10"/>
                <w:tabs>
                  <w:tab w:val="right" w:leader="dot" w:pos="8630"/>
                </w:tabs>
                <w:rPr>
                  <w:rFonts w:asciiTheme="minorHAnsi" w:eastAsiaTheme="minorEastAsia" w:hAnsiTheme="minorHAnsi"/>
                  <w:noProof/>
                </w:rPr>
              </w:pPr>
              <w:r>
                <w:rPr>
                  <w:noProof/>
                </w:rPr>
                <w:fldChar w:fldCharType="begin"/>
              </w:r>
              <w:r>
                <w:rPr>
                  <w:noProof/>
                </w:rPr>
                <w:instrText>HYPERLINK \l "_Toc512071172"</w:instrText>
              </w:r>
              <w:ins w:id="15" w:author="user1" w:date="2018-05-28T09:09:00Z">
                <w:r w:rsidR="002A0439">
                  <w:rPr>
                    <w:noProof/>
                  </w:rPr>
                </w:r>
              </w:ins>
              <w:r>
                <w:rPr>
                  <w:noProof/>
                </w:rPr>
                <w:fldChar w:fldCharType="separate"/>
              </w:r>
              <w:r w:rsidR="00D15879" w:rsidRPr="0066583C">
                <w:rPr>
                  <w:rStyle w:val="-"/>
                  <w:noProof/>
                </w:rPr>
                <w:t>Resources</w:t>
              </w:r>
              <w:r w:rsidR="00D15879">
                <w:rPr>
                  <w:noProof/>
                  <w:webHidden/>
                </w:rPr>
                <w:tab/>
              </w:r>
              <w:r>
                <w:rPr>
                  <w:noProof/>
                  <w:webHidden/>
                </w:rPr>
                <w:fldChar w:fldCharType="begin"/>
              </w:r>
              <w:r w:rsidR="00D15879">
                <w:rPr>
                  <w:noProof/>
                  <w:webHidden/>
                </w:rPr>
                <w:instrText xml:space="preserve"> PAGEREF _Toc512071172 \h </w:instrText>
              </w:r>
              <w:r>
                <w:rPr>
                  <w:noProof/>
                  <w:webHidden/>
                </w:rPr>
              </w:r>
              <w:r>
                <w:rPr>
                  <w:noProof/>
                  <w:webHidden/>
                </w:rPr>
                <w:fldChar w:fldCharType="separate"/>
              </w:r>
              <w:ins w:id="16" w:author="user1" w:date="2018-05-28T09:09:00Z">
                <w:r w:rsidR="002A0439">
                  <w:rPr>
                    <w:noProof/>
                    <w:webHidden/>
                  </w:rPr>
                  <w:t>8</w:t>
                </w:r>
              </w:ins>
              <w:del w:id="17" w:author="user1" w:date="2018-05-28T09:09:00Z">
                <w:r w:rsidR="00D15879" w:rsidDel="002A0439">
                  <w:rPr>
                    <w:noProof/>
                    <w:webHidden/>
                  </w:rPr>
                  <w:delText>7</w:delText>
                </w:r>
              </w:del>
              <w:r>
                <w:rPr>
                  <w:noProof/>
                  <w:webHidden/>
                </w:rPr>
                <w:fldChar w:fldCharType="end"/>
              </w:r>
              <w:r>
                <w:rPr>
                  <w:noProof/>
                </w:rPr>
                <w:fldChar w:fldCharType="end"/>
              </w:r>
            </w:p>
            <w:p w:rsidR="00D15879" w:rsidRDefault="00F92F49">
              <w:pPr>
                <w:pStyle w:val="20"/>
                <w:tabs>
                  <w:tab w:val="right" w:leader="dot" w:pos="8630"/>
                </w:tabs>
                <w:rPr>
                  <w:rFonts w:asciiTheme="minorHAnsi" w:eastAsiaTheme="minorEastAsia" w:hAnsiTheme="minorHAnsi"/>
                  <w:noProof/>
                </w:rPr>
              </w:pPr>
              <w:r>
                <w:rPr>
                  <w:noProof/>
                </w:rPr>
                <w:fldChar w:fldCharType="begin"/>
              </w:r>
              <w:r>
                <w:rPr>
                  <w:noProof/>
                </w:rPr>
                <w:instrText>HYPERLINK \l "_Toc512071173"</w:instrText>
              </w:r>
              <w:ins w:id="18" w:author="user1" w:date="2018-05-28T09:09:00Z">
                <w:r w:rsidR="002A0439">
                  <w:rPr>
                    <w:noProof/>
                  </w:rPr>
                </w:r>
              </w:ins>
              <w:r>
                <w:rPr>
                  <w:noProof/>
                </w:rPr>
                <w:fldChar w:fldCharType="separate"/>
              </w:r>
              <w:r w:rsidR="00D15879" w:rsidRPr="0066583C">
                <w:rPr>
                  <w:rStyle w:val="-"/>
                  <w:noProof/>
                </w:rPr>
                <w:t>Main article: Wind power</w:t>
              </w:r>
              <w:r w:rsidR="00D15879">
                <w:rPr>
                  <w:noProof/>
                  <w:webHidden/>
                </w:rPr>
                <w:tab/>
              </w:r>
              <w:r>
                <w:rPr>
                  <w:noProof/>
                  <w:webHidden/>
                </w:rPr>
                <w:fldChar w:fldCharType="begin"/>
              </w:r>
              <w:r w:rsidR="00D15879">
                <w:rPr>
                  <w:noProof/>
                  <w:webHidden/>
                </w:rPr>
                <w:instrText xml:space="preserve"> PAGEREF _Toc512071173 \h </w:instrText>
              </w:r>
              <w:r>
                <w:rPr>
                  <w:noProof/>
                  <w:webHidden/>
                </w:rPr>
              </w:r>
              <w:r>
                <w:rPr>
                  <w:noProof/>
                  <w:webHidden/>
                </w:rPr>
                <w:fldChar w:fldCharType="separate"/>
              </w:r>
              <w:ins w:id="19" w:author="user1" w:date="2018-05-28T09:09:00Z">
                <w:r w:rsidR="002A0439">
                  <w:rPr>
                    <w:noProof/>
                    <w:webHidden/>
                  </w:rPr>
                  <w:t>8</w:t>
                </w:r>
              </w:ins>
              <w:del w:id="20" w:author="user1" w:date="2018-05-28T09:09:00Z">
                <w:r w:rsidR="00D15879" w:rsidDel="002A0439">
                  <w:rPr>
                    <w:noProof/>
                    <w:webHidden/>
                  </w:rPr>
                  <w:delText>7</w:delText>
                </w:r>
              </w:del>
              <w:r>
                <w:rPr>
                  <w:noProof/>
                  <w:webHidden/>
                </w:rPr>
                <w:fldChar w:fldCharType="end"/>
              </w:r>
              <w:r>
                <w:rPr>
                  <w:noProof/>
                </w:rPr>
                <w:fldChar w:fldCharType="end"/>
              </w:r>
            </w:p>
            <w:p w:rsidR="00D15879" w:rsidRDefault="00F92F49">
              <w:pPr>
                <w:pStyle w:val="20"/>
                <w:tabs>
                  <w:tab w:val="right" w:leader="dot" w:pos="8630"/>
                </w:tabs>
                <w:rPr>
                  <w:rFonts w:asciiTheme="minorHAnsi" w:eastAsiaTheme="minorEastAsia" w:hAnsiTheme="minorHAnsi"/>
                  <w:noProof/>
                </w:rPr>
              </w:pPr>
              <w:r>
                <w:rPr>
                  <w:noProof/>
                </w:rPr>
                <w:fldChar w:fldCharType="begin"/>
              </w:r>
              <w:r>
                <w:rPr>
                  <w:noProof/>
                </w:rPr>
                <w:instrText>HYPERLINK \l "_Toc512071174"</w:instrText>
              </w:r>
              <w:ins w:id="21" w:author="user1" w:date="2018-05-28T09:09:00Z">
                <w:r w:rsidR="002A0439">
                  <w:rPr>
                    <w:noProof/>
                  </w:rPr>
                </w:r>
              </w:ins>
              <w:r>
                <w:rPr>
                  <w:noProof/>
                </w:rPr>
                <w:fldChar w:fldCharType="separate"/>
              </w:r>
              <w:r w:rsidR="00D15879" w:rsidRPr="0066583C">
                <w:rPr>
                  <w:rStyle w:val="-"/>
                  <w:noProof/>
                </w:rPr>
                <w:t>Animation of wind turbine</w:t>
              </w:r>
              <w:r w:rsidR="00D15879">
                <w:rPr>
                  <w:noProof/>
                  <w:webHidden/>
                </w:rPr>
                <w:tab/>
              </w:r>
              <w:r>
                <w:rPr>
                  <w:noProof/>
                  <w:webHidden/>
                </w:rPr>
                <w:fldChar w:fldCharType="begin"/>
              </w:r>
              <w:r w:rsidR="00D15879">
                <w:rPr>
                  <w:noProof/>
                  <w:webHidden/>
                </w:rPr>
                <w:instrText xml:space="preserve"> PAGEREF _Toc512071174 \h </w:instrText>
              </w:r>
              <w:r>
                <w:rPr>
                  <w:noProof/>
                  <w:webHidden/>
                </w:rPr>
              </w:r>
              <w:r>
                <w:rPr>
                  <w:noProof/>
                  <w:webHidden/>
                </w:rPr>
                <w:fldChar w:fldCharType="separate"/>
              </w:r>
              <w:ins w:id="22" w:author="user1" w:date="2018-05-28T09:09:00Z">
                <w:r w:rsidR="002A0439">
                  <w:rPr>
                    <w:noProof/>
                    <w:webHidden/>
                  </w:rPr>
                  <w:t>8</w:t>
                </w:r>
              </w:ins>
              <w:del w:id="23" w:author="user1" w:date="2018-05-28T09:09:00Z">
                <w:r w:rsidR="00D15879" w:rsidDel="002A0439">
                  <w:rPr>
                    <w:noProof/>
                    <w:webHidden/>
                  </w:rPr>
                  <w:delText>7</w:delText>
                </w:r>
              </w:del>
              <w:r>
                <w:rPr>
                  <w:noProof/>
                  <w:webHidden/>
                </w:rPr>
                <w:fldChar w:fldCharType="end"/>
              </w:r>
              <w:r>
                <w:rPr>
                  <w:noProof/>
                </w:rPr>
                <w:fldChar w:fldCharType="end"/>
              </w:r>
            </w:p>
            <w:p w:rsidR="00D15879" w:rsidRDefault="00F92F49">
              <w:pPr>
                <w:pStyle w:val="10"/>
                <w:tabs>
                  <w:tab w:val="right" w:leader="dot" w:pos="8630"/>
                </w:tabs>
                <w:rPr>
                  <w:rFonts w:asciiTheme="minorHAnsi" w:eastAsiaTheme="minorEastAsia" w:hAnsiTheme="minorHAnsi"/>
                  <w:noProof/>
                </w:rPr>
              </w:pPr>
              <w:r>
                <w:rPr>
                  <w:noProof/>
                </w:rPr>
                <w:fldChar w:fldCharType="begin"/>
              </w:r>
              <w:r>
                <w:rPr>
                  <w:noProof/>
                </w:rPr>
                <w:instrText>HYPERLINK \l "_Toc512071175"</w:instrText>
              </w:r>
              <w:ins w:id="24" w:author="user1" w:date="2018-05-28T09:09:00Z">
                <w:r w:rsidR="002A0439">
                  <w:rPr>
                    <w:noProof/>
                  </w:rPr>
                </w:r>
              </w:ins>
              <w:r>
                <w:rPr>
                  <w:noProof/>
                </w:rPr>
                <w:fldChar w:fldCharType="separate"/>
              </w:r>
              <w:r w:rsidR="00D15879" w:rsidRPr="0066583C">
                <w:rPr>
                  <w:rStyle w:val="-"/>
                  <w:noProof/>
                </w:rPr>
                <w:t>Efficiency</w:t>
              </w:r>
              <w:r w:rsidR="00D15879">
                <w:rPr>
                  <w:noProof/>
                  <w:webHidden/>
                </w:rPr>
                <w:tab/>
              </w:r>
              <w:r>
                <w:rPr>
                  <w:noProof/>
                  <w:webHidden/>
                </w:rPr>
                <w:fldChar w:fldCharType="begin"/>
              </w:r>
              <w:r w:rsidR="00D15879">
                <w:rPr>
                  <w:noProof/>
                  <w:webHidden/>
                </w:rPr>
                <w:instrText xml:space="preserve"> PAGEREF _Toc512071175 \h </w:instrText>
              </w:r>
              <w:r>
                <w:rPr>
                  <w:noProof/>
                  <w:webHidden/>
                </w:rPr>
              </w:r>
              <w:r>
                <w:rPr>
                  <w:noProof/>
                  <w:webHidden/>
                </w:rPr>
                <w:fldChar w:fldCharType="separate"/>
              </w:r>
              <w:ins w:id="25" w:author="user1" w:date="2018-05-28T09:09:00Z">
                <w:r w:rsidR="002A0439">
                  <w:rPr>
                    <w:noProof/>
                    <w:webHidden/>
                  </w:rPr>
                  <w:t>10</w:t>
                </w:r>
              </w:ins>
              <w:del w:id="26" w:author="user1" w:date="2018-05-28T09:09:00Z">
                <w:r w:rsidR="00D15879" w:rsidDel="002A0439">
                  <w:rPr>
                    <w:noProof/>
                    <w:webHidden/>
                  </w:rPr>
                  <w:delText>9</w:delText>
                </w:r>
              </w:del>
              <w:r>
                <w:rPr>
                  <w:noProof/>
                  <w:webHidden/>
                </w:rPr>
                <w:fldChar w:fldCharType="end"/>
              </w:r>
              <w:r>
                <w:rPr>
                  <w:noProof/>
                </w:rPr>
                <w:fldChar w:fldCharType="end"/>
              </w:r>
            </w:p>
            <w:p w:rsidR="00D15879" w:rsidRDefault="00F92F49">
              <w:pPr>
                <w:pStyle w:val="20"/>
                <w:tabs>
                  <w:tab w:val="right" w:leader="dot" w:pos="8630"/>
                </w:tabs>
                <w:rPr>
                  <w:rFonts w:asciiTheme="minorHAnsi" w:eastAsiaTheme="minorEastAsia" w:hAnsiTheme="minorHAnsi"/>
                  <w:noProof/>
                </w:rPr>
              </w:pPr>
              <w:r>
                <w:rPr>
                  <w:noProof/>
                </w:rPr>
                <w:fldChar w:fldCharType="begin"/>
              </w:r>
              <w:r>
                <w:rPr>
                  <w:noProof/>
                </w:rPr>
                <w:instrText>HYPERLINK \l "_Toc512071176"</w:instrText>
              </w:r>
              <w:ins w:id="27" w:author="user1" w:date="2018-05-28T09:09:00Z">
                <w:r w:rsidR="002A0439">
                  <w:rPr>
                    <w:noProof/>
                  </w:rPr>
                </w:r>
              </w:ins>
              <w:r>
                <w:rPr>
                  <w:noProof/>
                </w:rPr>
                <w:fldChar w:fldCharType="separate"/>
              </w:r>
              <w:r w:rsidR="00D15879" w:rsidRPr="0066583C">
                <w:rPr>
                  <w:rStyle w:val="-"/>
                  <w:noProof/>
                </w:rPr>
                <w:t>Betz's law</w:t>
              </w:r>
              <w:r w:rsidR="00D15879">
                <w:rPr>
                  <w:noProof/>
                  <w:webHidden/>
                </w:rPr>
                <w:tab/>
              </w:r>
              <w:r>
                <w:rPr>
                  <w:noProof/>
                  <w:webHidden/>
                </w:rPr>
                <w:fldChar w:fldCharType="begin"/>
              </w:r>
              <w:r w:rsidR="00D15879">
                <w:rPr>
                  <w:noProof/>
                  <w:webHidden/>
                </w:rPr>
                <w:instrText xml:space="preserve"> PAGEREF _Toc512071176 \h </w:instrText>
              </w:r>
              <w:r>
                <w:rPr>
                  <w:noProof/>
                  <w:webHidden/>
                </w:rPr>
              </w:r>
              <w:r>
                <w:rPr>
                  <w:noProof/>
                  <w:webHidden/>
                </w:rPr>
                <w:fldChar w:fldCharType="separate"/>
              </w:r>
              <w:ins w:id="28" w:author="user1" w:date="2018-05-28T09:09:00Z">
                <w:r w:rsidR="002A0439">
                  <w:rPr>
                    <w:noProof/>
                    <w:webHidden/>
                  </w:rPr>
                  <w:t>10</w:t>
                </w:r>
              </w:ins>
              <w:del w:id="29" w:author="user1" w:date="2018-05-28T09:09:00Z">
                <w:r w:rsidR="00D15879" w:rsidDel="002A0439">
                  <w:rPr>
                    <w:noProof/>
                    <w:webHidden/>
                  </w:rPr>
                  <w:delText>9</w:delText>
                </w:r>
              </w:del>
              <w:r>
                <w:rPr>
                  <w:noProof/>
                  <w:webHidden/>
                </w:rPr>
                <w:fldChar w:fldCharType="end"/>
              </w:r>
              <w:r>
                <w:rPr>
                  <w:noProof/>
                </w:rPr>
                <w:fldChar w:fldCharType="end"/>
              </w:r>
            </w:p>
            <w:p w:rsidR="00D15879" w:rsidRDefault="00F92F49">
              <w:pPr>
                <w:pStyle w:val="10"/>
                <w:tabs>
                  <w:tab w:val="right" w:leader="dot" w:pos="8630"/>
                </w:tabs>
                <w:rPr>
                  <w:rFonts w:asciiTheme="minorHAnsi" w:eastAsiaTheme="minorEastAsia" w:hAnsiTheme="minorHAnsi"/>
                  <w:noProof/>
                </w:rPr>
              </w:pPr>
              <w:r>
                <w:rPr>
                  <w:noProof/>
                </w:rPr>
                <w:fldChar w:fldCharType="begin"/>
              </w:r>
              <w:r>
                <w:rPr>
                  <w:noProof/>
                </w:rPr>
                <w:instrText>HYPERLINK \l "_Toc512071177"</w:instrText>
              </w:r>
              <w:ins w:id="30" w:author="user1" w:date="2018-05-28T09:09:00Z">
                <w:r w:rsidR="002A0439">
                  <w:rPr>
                    <w:noProof/>
                  </w:rPr>
                </w:r>
              </w:ins>
              <w:r>
                <w:rPr>
                  <w:noProof/>
                </w:rPr>
                <w:fldChar w:fldCharType="separate"/>
              </w:r>
              <w:r w:rsidR="00D15879" w:rsidRPr="0066583C">
                <w:rPr>
                  <w:rStyle w:val="-"/>
                  <w:noProof/>
                </w:rPr>
                <w:t>Types</w:t>
              </w:r>
              <w:r w:rsidR="00D15879">
                <w:rPr>
                  <w:noProof/>
                  <w:webHidden/>
                </w:rPr>
                <w:tab/>
              </w:r>
              <w:r>
                <w:rPr>
                  <w:noProof/>
                  <w:webHidden/>
                </w:rPr>
                <w:fldChar w:fldCharType="begin"/>
              </w:r>
              <w:r w:rsidR="00D15879">
                <w:rPr>
                  <w:noProof/>
                  <w:webHidden/>
                </w:rPr>
                <w:instrText xml:space="preserve"> PAGEREF _Toc512071177 \h </w:instrText>
              </w:r>
              <w:r>
                <w:rPr>
                  <w:noProof/>
                  <w:webHidden/>
                </w:rPr>
              </w:r>
              <w:r>
                <w:rPr>
                  <w:noProof/>
                  <w:webHidden/>
                </w:rPr>
                <w:fldChar w:fldCharType="separate"/>
              </w:r>
              <w:ins w:id="31" w:author="user1" w:date="2018-05-28T09:09:00Z">
                <w:r w:rsidR="002A0439">
                  <w:rPr>
                    <w:noProof/>
                    <w:webHidden/>
                  </w:rPr>
                  <w:t>12</w:t>
                </w:r>
              </w:ins>
              <w:del w:id="32" w:author="user1" w:date="2018-05-28T09:09:00Z">
                <w:r w:rsidR="00D15879" w:rsidDel="002A0439">
                  <w:rPr>
                    <w:noProof/>
                    <w:webHidden/>
                  </w:rPr>
                  <w:delText>11</w:delText>
                </w:r>
              </w:del>
              <w:r>
                <w:rPr>
                  <w:noProof/>
                  <w:webHidden/>
                </w:rPr>
                <w:fldChar w:fldCharType="end"/>
              </w:r>
              <w:r>
                <w:rPr>
                  <w:noProof/>
                </w:rPr>
                <w:fldChar w:fldCharType="end"/>
              </w:r>
            </w:p>
            <w:p w:rsidR="00D15879" w:rsidRDefault="00F92F49">
              <w:pPr>
                <w:pStyle w:val="20"/>
                <w:tabs>
                  <w:tab w:val="right" w:leader="dot" w:pos="8630"/>
                </w:tabs>
                <w:rPr>
                  <w:rFonts w:asciiTheme="minorHAnsi" w:eastAsiaTheme="minorEastAsia" w:hAnsiTheme="minorHAnsi"/>
                  <w:noProof/>
                </w:rPr>
              </w:pPr>
              <w:r>
                <w:rPr>
                  <w:noProof/>
                </w:rPr>
                <w:fldChar w:fldCharType="begin"/>
              </w:r>
              <w:r>
                <w:rPr>
                  <w:noProof/>
                </w:rPr>
                <w:instrText>HYPERLINK \l "_Toc512071178"</w:instrText>
              </w:r>
              <w:ins w:id="33" w:author="user1" w:date="2018-05-28T09:09:00Z">
                <w:r w:rsidR="002A0439">
                  <w:rPr>
                    <w:noProof/>
                  </w:rPr>
                </w:r>
              </w:ins>
              <w:r>
                <w:rPr>
                  <w:noProof/>
                </w:rPr>
                <w:fldChar w:fldCharType="separate"/>
              </w:r>
              <w:r w:rsidR="00D15879" w:rsidRPr="0066583C">
                <w:rPr>
                  <w:rStyle w:val="-"/>
                  <w:noProof/>
                </w:rPr>
                <w:t>The three primary types: VAWT Savonius, HAWT towered; VAWT Darrieus as they appear in operation</w:t>
              </w:r>
              <w:r w:rsidR="00D15879">
                <w:rPr>
                  <w:noProof/>
                  <w:webHidden/>
                </w:rPr>
                <w:tab/>
              </w:r>
              <w:r>
                <w:rPr>
                  <w:noProof/>
                  <w:webHidden/>
                </w:rPr>
                <w:fldChar w:fldCharType="begin"/>
              </w:r>
              <w:r w:rsidR="00D15879">
                <w:rPr>
                  <w:noProof/>
                  <w:webHidden/>
                </w:rPr>
                <w:instrText xml:space="preserve"> PAGEREF _Toc512071178 \h </w:instrText>
              </w:r>
              <w:r>
                <w:rPr>
                  <w:noProof/>
                  <w:webHidden/>
                </w:rPr>
              </w:r>
              <w:r>
                <w:rPr>
                  <w:noProof/>
                  <w:webHidden/>
                </w:rPr>
                <w:fldChar w:fldCharType="separate"/>
              </w:r>
              <w:ins w:id="34" w:author="user1" w:date="2018-05-28T09:09:00Z">
                <w:r w:rsidR="002A0439">
                  <w:rPr>
                    <w:noProof/>
                    <w:webHidden/>
                  </w:rPr>
                  <w:t>12</w:t>
                </w:r>
              </w:ins>
              <w:del w:id="35" w:author="user1" w:date="2018-05-28T09:09:00Z">
                <w:r w:rsidR="00D15879" w:rsidDel="002A0439">
                  <w:rPr>
                    <w:noProof/>
                    <w:webHidden/>
                  </w:rPr>
                  <w:delText>11</w:delText>
                </w:r>
              </w:del>
              <w:r>
                <w:rPr>
                  <w:noProof/>
                  <w:webHidden/>
                </w:rPr>
                <w:fldChar w:fldCharType="end"/>
              </w:r>
              <w:r>
                <w:rPr>
                  <w:noProof/>
                </w:rPr>
                <w:fldChar w:fldCharType="end"/>
              </w:r>
            </w:p>
            <w:p w:rsidR="00D15879" w:rsidRDefault="00F92F49">
              <w:pPr>
                <w:rPr>
                  <w:lang w:val="el-GR"/>
                </w:rPr>
              </w:pPr>
              <w:r>
                <w:rPr>
                  <w:lang w:val="el-GR"/>
                </w:rPr>
                <w:fldChar w:fldCharType="end"/>
              </w:r>
            </w:p>
          </w:sdtContent>
        </w:sdt>
        <w:p w:rsidR="00D15879" w:rsidRDefault="00D15879">
          <w:pPr>
            <w:spacing w:after="200" w:line="276" w:lineRule="auto"/>
            <w:ind w:firstLine="0"/>
            <w:rPr>
              <w:b/>
              <w:bCs/>
              <w:lang w:val="el-GR"/>
            </w:rPr>
          </w:pPr>
        </w:p>
        <w:p w:rsidR="008E2148" w:rsidRDefault="00F92F49">
          <w:pPr>
            <w:spacing w:after="200" w:line="276" w:lineRule="auto"/>
            <w:ind w:firstLine="0"/>
            <w:rPr>
              <w:lang w:val="el-GR"/>
            </w:rPr>
          </w:pPr>
        </w:p>
      </w:sdtContent>
    </w:sdt>
    <w:p w:rsidR="00D15879" w:rsidRDefault="00D15879" w:rsidP="00B90D05">
      <w:pPr>
        <w:pStyle w:val="1"/>
        <w:rPr>
          <w:lang w:val="el-GR"/>
        </w:rPr>
      </w:pPr>
      <w:bookmarkStart w:id="36" w:name="_Toc512071167"/>
    </w:p>
    <w:p w:rsidR="00D15879" w:rsidRDefault="00D15879">
      <w:pPr>
        <w:spacing w:after="200" w:line="276" w:lineRule="auto"/>
        <w:ind w:firstLine="0"/>
        <w:rPr>
          <w:rFonts w:ascii="Arial" w:eastAsiaTheme="majorEastAsia" w:hAnsi="Arial" w:cstheme="majorBidi"/>
          <w:b/>
          <w:bCs/>
          <w:color w:val="FF0000"/>
          <w:sz w:val="28"/>
          <w:szCs w:val="28"/>
          <w:lang w:val="el-GR"/>
        </w:rPr>
      </w:pPr>
      <w:r>
        <w:rPr>
          <w:lang w:val="el-GR"/>
        </w:rPr>
        <w:br w:type="page"/>
      </w:r>
    </w:p>
    <w:p w:rsidR="00B90D05" w:rsidRDefault="00B90D05" w:rsidP="00B90D05">
      <w:pPr>
        <w:pStyle w:val="1"/>
      </w:pPr>
      <w:r>
        <w:lastRenderedPageBreak/>
        <w:t>Wind turbine</w:t>
      </w:r>
      <w:bookmarkEnd w:id="36"/>
    </w:p>
    <w:p w:rsidR="00B90D05" w:rsidRPr="00B90D05" w:rsidRDefault="00B90D05" w:rsidP="00B90D05">
      <w:pPr>
        <w:pStyle w:val="2"/>
      </w:pPr>
      <w:bookmarkStart w:id="37" w:name="_Toc512071168"/>
      <w:r w:rsidRPr="00B90D05">
        <w:t>A wind turbine is a device that converts the wind's kinetic energy into electrical energy.</w:t>
      </w:r>
      <w:bookmarkEnd w:id="37"/>
    </w:p>
    <w:p w:rsidR="00B90D05" w:rsidRDefault="00B90D05" w:rsidP="007636B0">
      <w:r>
        <w:t xml:space="preserve">From Wikipedia, the </w:t>
      </w:r>
      <w:del w:id="38" w:author="user1" w:date="2018-04-21T10:59:00Z">
        <w:r w:rsidDel="008A760B">
          <w:delText>free</w:delText>
        </w:r>
      </w:del>
      <w:ins w:id="39" w:author="user1" w:date="2018-04-21T11:00:00Z">
        <w:r w:rsidR="008A760B">
          <w:rPr>
            <w:lang w:val="el-GR"/>
          </w:rPr>
          <w:t>δωρεάν</w:t>
        </w:r>
      </w:ins>
      <w:r>
        <w:t xml:space="preserve"> encyclopedia</w:t>
      </w:r>
    </w:p>
    <w:p w:rsidR="00B90D05" w:rsidRDefault="00B90D05" w:rsidP="007636B0">
      <w:r>
        <w:t>This article is about wind-powered electrical generators. For wind-powered machinery used to grind grain or pump water, see Windmill and Windpump.</w:t>
      </w:r>
    </w:p>
    <w:p w:rsidR="00B90D05" w:rsidRDefault="00B90D05" w:rsidP="00B90D05">
      <w:r>
        <w:t>Offshore wind farm, using 5 MW turbines REpower 5M in the North Sea off the coast of Belgium.</w:t>
      </w:r>
    </w:p>
    <w:p w:rsidR="00B90D05" w:rsidRDefault="00B90D05" w:rsidP="00B90D05">
      <w:r>
        <w:t>Part of a series on</w:t>
      </w:r>
    </w:p>
    <w:p w:rsidR="00B90D05" w:rsidRDefault="00B90D05" w:rsidP="00B90D05">
      <w:r>
        <w:t>Renewable energy</w:t>
      </w:r>
    </w:p>
    <w:p w:rsidR="00B90D05" w:rsidRDefault="00B90D05" w:rsidP="00B90D05"/>
    <w:p w:rsidR="00B90D05" w:rsidRDefault="00B90D05" w:rsidP="00B90D05">
      <w:r>
        <w:t xml:space="preserve">    Biofuel Biomass Geothermal Hydropower Solar energy Tidal power Wave power Wind power </w:t>
      </w:r>
    </w:p>
    <w:p w:rsidR="00B90D05" w:rsidRDefault="00B90D05" w:rsidP="00B90D05"/>
    <w:p w:rsidR="00B90D05" w:rsidRDefault="00B90D05" w:rsidP="008C48A4">
      <w:r>
        <w:t xml:space="preserve">    Topics by country 100% renewable ener</w:t>
      </w:r>
      <w:r w:rsidR="008C48A4">
        <w:t xml:space="preserve">gy Marketing and policy trends </w:t>
      </w:r>
    </w:p>
    <w:p w:rsidR="00B90D05" w:rsidRDefault="00B90D05" w:rsidP="00B90D05"/>
    <w:p w:rsidR="00B90D05" w:rsidRDefault="00B90D05" w:rsidP="00B90D05">
      <w:r>
        <w:t>A wind turbine is a device that converts the wind's kinetic energy into electrical energy.</w:t>
      </w:r>
    </w:p>
    <w:p w:rsidR="00B90D05" w:rsidRDefault="00B90D05" w:rsidP="00B90D05"/>
    <w:p w:rsidR="00B90D05" w:rsidRDefault="00B90D05" w:rsidP="00B90D05">
      <w:pPr>
        <w:sectPr w:rsidR="00B90D05" w:rsidSect="00D15879">
          <w:headerReference w:type="default" r:id="rId9"/>
          <w:footerReference w:type="default" r:id="rId10"/>
          <w:headerReference w:type="first" r:id="rId11"/>
          <w:footerReference w:type="first" r:id="rId12"/>
          <w:pgSz w:w="12240" w:h="15840"/>
          <w:pgMar w:top="1440" w:right="1800" w:bottom="1440" w:left="1800" w:header="708" w:footer="708" w:gutter="0"/>
          <w:pgNumType w:chapStyle="1"/>
          <w:cols w:space="708"/>
          <w:titlePg/>
          <w:docGrid w:linePitch="360"/>
        </w:sectPr>
      </w:pPr>
      <w:r>
        <w:t xml:space="preserve">Wind turbines vary vastly in size, shape, and orientation. Small turbines are used for a variety of rudimentary applications, while </w:t>
      </w:r>
      <w:del w:id="40" w:author="user1" w:date="2018-04-21T11:02:00Z">
        <w:r w:rsidDel="008A760B">
          <w:delText>larger</w:delText>
        </w:r>
      </w:del>
      <w:ins w:id="41" w:author="user1" w:date="2018-04-21T11:02:00Z">
        <w:r w:rsidR="008A760B">
          <w:rPr>
            <w:lang w:val="el-GR"/>
          </w:rPr>
          <w:t>πελώριες</w:t>
        </w:r>
      </w:ins>
      <w:r>
        <w:t xml:space="preserve"> turbines are often found in wind farms and provide power to the electric grid. Wind was shown to have the "lowest relative greenhouse gas emissions, the least water consumption demands and cause far less environmental damage than other current energy providers, such as fossil fuels.[1]</w:t>
      </w:r>
    </w:p>
    <w:p w:rsidR="00B90D05" w:rsidRDefault="00B90D05" w:rsidP="00B90D05">
      <w:pPr>
        <w:pStyle w:val="1"/>
      </w:pPr>
      <w:bookmarkStart w:id="42" w:name="_Toc512071169"/>
      <w:r>
        <w:lastRenderedPageBreak/>
        <w:t>History</w:t>
      </w:r>
      <w:bookmarkEnd w:id="42"/>
    </w:p>
    <w:p w:rsidR="00B90D05" w:rsidRDefault="00B90D05" w:rsidP="00B90D05">
      <w:pPr>
        <w:pStyle w:val="2"/>
      </w:pPr>
      <w:bookmarkStart w:id="43" w:name="_Toc512071170"/>
      <w:r>
        <w:t>Main article: History of wind power</w:t>
      </w:r>
      <w:bookmarkEnd w:id="43"/>
    </w:p>
    <w:p w:rsidR="00B90D05" w:rsidRDefault="00B90D05" w:rsidP="00B90D05">
      <w:pPr>
        <w:pStyle w:val="2"/>
      </w:pPr>
      <w:bookmarkStart w:id="44" w:name="_Toc512071171"/>
      <w:r>
        <w:t>James Blyth's electricity-generating wind turbine, photographed in 1891</w:t>
      </w:r>
      <w:bookmarkEnd w:id="44"/>
    </w:p>
    <w:p w:rsidR="00B90D05" w:rsidRDefault="00B90D05" w:rsidP="00B90D05"/>
    <w:p w:rsidR="00B90D05" w:rsidRDefault="00B90D05" w:rsidP="001E1257">
      <w:r>
        <w:t xml:space="preserve">Wind power was probably used in Persia (present-day Iran) about 500–900 AD.[2] The windwheel of Hero of Alexandria marks one of the </w:t>
      </w:r>
      <w:del w:id="45" w:author="user1" w:date="2018-04-21T11:03:00Z">
        <w:r w:rsidDel="004904E4">
          <w:delText>first</w:delText>
        </w:r>
      </w:del>
      <w:ins w:id="46" w:author="user1" w:date="2018-04-21T11:03:00Z">
        <w:r w:rsidR="004904E4">
          <w:rPr>
            <w:lang w:val="el-GR"/>
          </w:rPr>
          <w:t>αρχικός</w:t>
        </w:r>
      </w:ins>
      <w:r>
        <w:t xml:space="preserve"> recorded instances of wind powering a machine in history.[3][4] However, the first known practical wind power plants were built in Sistan, an Eastern province of Iran, from the 7th century. These "Panemone" were vertical axle windmills, which had long </w:t>
      </w:r>
      <w:del w:id="47" w:author="user1" w:date="2018-04-21T11:05:00Z">
        <w:r w:rsidDel="004904E4">
          <w:delText>vertical</w:delText>
        </w:r>
      </w:del>
      <w:ins w:id="48" w:author="user1" w:date="2018-04-21T11:05:00Z">
        <w:r w:rsidR="004904E4">
          <w:rPr>
            <w:lang w:val="el-GR"/>
          </w:rPr>
          <w:t>κατακόρυφος</w:t>
        </w:r>
      </w:ins>
      <w:r>
        <w:t xml:space="preserve"> drive shafts with rectangular blades.[5] Made of six to twelve sails covered in reed matting or cloth material, these windmills were used to grind grain or draw up water, and were used in the gristmilling and sugarcane industries.[6]</w:t>
      </w:r>
    </w:p>
    <w:p w:rsidR="00B90D05" w:rsidRDefault="00B90D05" w:rsidP="00B90D05"/>
    <w:p w:rsidR="00B90D05" w:rsidRDefault="00B90D05" w:rsidP="00B90D05">
      <w:r>
        <w:t>Wind power first appeared in Europe during the Middle Ages. The first historical records of their use in England date to the 11th or 12th centuries and there are reports of German crusaders taking their windmill-making skills to Syria around 1190.[7] By the 14th century, Dutch windmills were in use to drain areas of the Rhine delta. Advanced wind turbines were described by Croatian inventor Fausto Veranzio. In his book Machinae Novae (1595) he described vertical axis wind turbines with curved or V-shaped blades.</w:t>
      </w:r>
    </w:p>
    <w:p w:rsidR="00B90D05" w:rsidRDefault="00B90D05" w:rsidP="00B90D05"/>
    <w:p w:rsidR="00B90D05" w:rsidRDefault="00B90D05" w:rsidP="00B90D05">
      <w:r>
        <w:t>The first electricity-generating wind turbine was a battery charging machine installed in July 1887 by Scottish academic James Blyth to light his holiday home in Marykirk, Scotland.[8] Some months later American inventor Charles F. Brush was able to build the first automatically operated wind turbine after consulting local University professors and colleagues Jacob S. Gibbs and Brinsley Coleberd and successfully getting the blueprints peer-reviewed for electricity production in Cleveland, Ohio.[8] Although Blyth's turbine was considered uneconomical in the United Kingdom[8] electricity generation by wind turbines was more cost effective in countries with widely scattered populations.[7]</w:t>
      </w:r>
    </w:p>
    <w:p w:rsidR="00B90D05" w:rsidRDefault="00B90D05" w:rsidP="00B90D05">
      <w:r>
        <w:lastRenderedPageBreak/>
        <w:t>The first automatically operated wind turbine, built in Cleveland in 1887 by Charles F. Brush. It was 60 feet (18 m) tall, weighed 4 tons (3.6 metric tonnes) and powered a 12 kW generator.[9]</w:t>
      </w:r>
    </w:p>
    <w:p w:rsidR="00B90D05" w:rsidRDefault="00B90D05" w:rsidP="00B90D05"/>
    <w:p w:rsidR="00B90D05" w:rsidRDefault="00B90D05" w:rsidP="00B90D05">
      <w:r>
        <w:t>In Denmark by 1900, there were about 2500 windmills for mechanical loads such as pumps and mills, producing an estimated combined peak power of about 30 MW. The largest machines were on 24-meter (79 ft) towers with four-bladed 23-meter (75 ft) diameter rotors. By 1908 there were 72 wind-driven electric generators operating in the United States from 5 kW to 25 kW. Around the time of World War I, American windmill makers were producing 100,000 farm windmills each year, mostly for water-pumping.[10]</w:t>
      </w:r>
    </w:p>
    <w:p w:rsidR="00B90D05" w:rsidRDefault="00B90D05" w:rsidP="00B90D05"/>
    <w:p w:rsidR="00B90D05" w:rsidRDefault="00B90D05" w:rsidP="00B90D05">
      <w:r>
        <w:t>By the 1930s, wind generators for electricity were common on farms, mostly in the United States where distribution systems had not yet been installed. In this period, high-tensile steel was cheap, and the generators were placed atop prefabricated open steel lattice towers.</w:t>
      </w:r>
    </w:p>
    <w:p w:rsidR="00B90D05" w:rsidRDefault="00B90D05" w:rsidP="00B90D05"/>
    <w:p w:rsidR="00B90D05" w:rsidRDefault="00B90D05" w:rsidP="00B90D05">
      <w:r>
        <w:t>A forerunner of modern horizontal-axis wind generators was in service at Yalta, USSR in 1931. This was a 100 kW generator on a 30-meter (98 ft) tower, connected to the local 6.3 kV distribution system. It was reported to have an annual capacity factor of 32 percent, not much different from current wind machines.[11]</w:t>
      </w:r>
    </w:p>
    <w:p w:rsidR="00B90D05" w:rsidRDefault="00B90D05" w:rsidP="00B90D05"/>
    <w:p w:rsidR="00B90D05" w:rsidRDefault="00B90D05" w:rsidP="00B90D05">
      <w:r>
        <w:t>In the autumn of 1941, the first megawatt-class wind turbine was synchronized to a utility grid in Vermont. The Smith-Putnam wind turbine only ran for 1,100 hours before suffering a critical failure. The unit was not repaired, because of shortage of materials during the war.</w:t>
      </w:r>
    </w:p>
    <w:p w:rsidR="00B90D05" w:rsidRDefault="00B90D05" w:rsidP="00B90D05"/>
    <w:p w:rsidR="00B90D05" w:rsidRDefault="00B90D05" w:rsidP="00B90D05">
      <w:r>
        <w:t>The first utility grid-connected wind turbine to operate in the UK was built by John Brown &amp; Company in 1951 in the Orkney Islands.[8][12]</w:t>
      </w:r>
    </w:p>
    <w:p w:rsidR="00B90D05" w:rsidRDefault="00B90D05" w:rsidP="00B90D05"/>
    <w:p w:rsidR="00B90D05" w:rsidRDefault="00B90D05" w:rsidP="00B90D05">
      <w:pPr>
        <w:sectPr w:rsidR="00B90D05" w:rsidSect="00DB64F0">
          <w:headerReference w:type="default" r:id="rId13"/>
          <w:footerReference w:type="default" r:id="rId14"/>
          <w:pgSz w:w="12240" w:h="15840"/>
          <w:pgMar w:top="1440" w:right="1800" w:bottom="1440" w:left="1800" w:header="708" w:footer="708" w:gutter="0"/>
          <w:cols w:space="708"/>
          <w:docGrid w:linePitch="360"/>
        </w:sectPr>
      </w:pPr>
      <w:r>
        <w:t xml:space="preserve">Despite these diverse developments, developments in fossil fuel systems almost entirely eliminated any wind turbine systems larger than supermicro size. In the early 1970s, however, anti-nuclear protests in Denmark spurred artisan mechanics to develop microturbines of 22 kW. </w:t>
      </w:r>
      <w:r>
        <w:lastRenderedPageBreak/>
        <w:t>Organizing owners into associations and co-operatives lead to the lobbying of the government and utilities and provided incentives for larger turbines throughout the 1980s and later. Local activists in Germany, nascent turbine manufacturers in Spain, and large investors in the United States in the early 1990s then lobbied for policies that stimulated the industry in those countries. Later companies formed in India and China. As of 2012, Danish company Vestas is the world's biggest wind-turbine manufacturer.</w:t>
      </w:r>
    </w:p>
    <w:p w:rsidR="00B90D05" w:rsidRDefault="00B90D05" w:rsidP="00B90D05">
      <w:pPr>
        <w:pStyle w:val="1"/>
      </w:pPr>
      <w:bookmarkStart w:id="49" w:name="_Toc512071172"/>
      <w:r>
        <w:lastRenderedPageBreak/>
        <w:t>Resources</w:t>
      </w:r>
      <w:bookmarkEnd w:id="49"/>
    </w:p>
    <w:p w:rsidR="00B90D05" w:rsidRDefault="00B90D05" w:rsidP="00B90D05">
      <w:pPr>
        <w:pStyle w:val="2"/>
      </w:pPr>
      <w:bookmarkStart w:id="50" w:name="_Toc512071173"/>
      <w:r>
        <w:t>Main article: Wind power</w:t>
      </w:r>
      <w:bookmarkEnd w:id="50"/>
    </w:p>
    <w:p w:rsidR="00B90D05" w:rsidRDefault="00B90D05" w:rsidP="00B90D05">
      <w:pPr>
        <w:pStyle w:val="2"/>
      </w:pPr>
      <w:bookmarkStart w:id="51" w:name="_Toc512071174"/>
      <w:r>
        <w:t>Animation of wind turbine</w:t>
      </w:r>
      <w:bookmarkEnd w:id="51"/>
    </w:p>
    <w:p w:rsidR="00B90D05" w:rsidRDefault="00B90D05" w:rsidP="00B90D05"/>
    <w:p w:rsidR="008C48A4" w:rsidRDefault="00B90D05" w:rsidP="008C48A4">
      <w:r>
        <w:t>A quantitative measure of wind energy available at any location is called the Wind Power Density (WPD). It is a calculation of the mean annual power available per square meter of swept area of a turbine, and is tabulated for different heights above ground. Calculation of wind power density includes the effect of wind velocity and air density. Color-coded maps are prepared for a particular area described, for example, as "Mean Annual Power Density at 50 Metres". In the United States, the results of the above calculation are included in an index developed by the National Renewable Energy Laboratory and referred to as "NREL CLASS". The higher the WPD, the higher its class, which range from Class 1 (200 watts per square meter or less at 50 m altitude) to Class 7 (800 to 2000 watts per square m). Commercial wind farms generally are sited in areas with resource of Class 3 or higher, although isolated points in an otherwise Class 1 area m</w:t>
      </w:r>
      <w:r w:rsidR="008C48A4">
        <w:t>ay be practical to exploit.[13]</w:t>
      </w:r>
    </w:p>
    <w:p w:rsidR="002F16F8" w:rsidRDefault="008C48A4" w:rsidP="008C48A4">
      <w:r>
        <w:t>Complex Table(less accessible)</w:t>
      </w:r>
    </w:p>
    <w:tbl>
      <w:tblPr>
        <w:tblStyle w:val="a6"/>
        <w:tblW w:w="0" w:type="auto"/>
        <w:tblLook w:val="04A0"/>
      </w:tblPr>
      <w:tblGrid>
        <w:gridCol w:w="1771"/>
        <w:gridCol w:w="1771"/>
        <w:gridCol w:w="1771"/>
        <w:gridCol w:w="1771"/>
        <w:gridCol w:w="1772"/>
      </w:tblGrid>
      <w:tr w:rsidR="002F16F8" w:rsidTr="004D3E76">
        <w:tc>
          <w:tcPr>
            <w:tcW w:w="1771" w:type="dxa"/>
            <w:shd w:val="clear" w:color="auto" w:fill="8DB3E2" w:themeFill="text2" w:themeFillTint="66"/>
          </w:tcPr>
          <w:p w:rsidR="002F16F8" w:rsidRDefault="002F16F8" w:rsidP="008C48A4">
            <w:pPr>
              <w:ind w:firstLine="0"/>
            </w:pPr>
            <w:r>
              <w:t>LESSON</w:t>
            </w:r>
          </w:p>
        </w:tc>
        <w:tc>
          <w:tcPr>
            <w:tcW w:w="1771" w:type="dxa"/>
            <w:tcBorders>
              <w:bottom w:val="single" w:sz="4" w:space="0" w:color="000000" w:themeColor="text1"/>
            </w:tcBorders>
            <w:shd w:val="clear" w:color="auto" w:fill="8DB3E2" w:themeFill="text2" w:themeFillTint="66"/>
          </w:tcPr>
          <w:p w:rsidR="002F16F8" w:rsidRDefault="002F16F8" w:rsidP="008C48A4">
            <w:pPr>
              <w:ind w:firstLine="0"/>
            </w:pPr>
            <w:r>
              <w:t>TOPIC</w:t>
            </w:r>
          </w:p>
        </w:tc>
        <w:tc>
          <w:tcPr>
            <w:tcW w:w="1771" w:type="dxa"/>
            <w:shd w:val="clear" w:color="auto" w:fill="8DB3E2" w:themeFill="text2" w:themeFillTint="66"/>
          </w:tcPr>
          <w:p w:rsidR="002F16F8" w:rsidRDefault="002F16F8" w:rsidP="008C48A4">
            <w:pPr>
              <w:ind w:firstLine="0"/>
            </w:pPr>
            <w:r>
              <w:t>ASSIGNMENT</w:t>
            </w:r>
          </w:p>
        </w:tc>
        <w:tc>
          <w:tcPr>
            <w:tcW w:w="1771" w:type="dxa"/>
            <w:shd w:val="clear" w:color="auto" w:fill="8DB3E2" w:themeFill="text2" w:themeFillTint="66"/>
          </w:tcPr>
          <w:p w:rsidR="002F16F8" w:rsidRDefault="002F16F8" w:rsidP="008C48A4">
            <w:pPr>
              <w:ind w:firstLine="0"/>
            </w:pPr>
            <w:r>
              <w:t>Points</w:t>
            </w:r>
          </w:p>
        </w:tc>
        <w:tc>
          <w:tcPr>
            <w:tcW w:w="1772" w:type="dxa"/>
            <w:shd w:val="clear" w:color="auto" w:fill="8DB3E2" w:themeFill="text2" w:themeFillTint="66"/>
          </w:tcPr>
          <w:p w:rsidR="002F16F8" w:rsidRDefault="002F16F8" w:rsidP="008C48A4">
            <w:pPr>
              <w:ind w:firstLine="0"/>
            </w:pPr>
            <w:r>
              <w:t>DUE</w:t>
            </w:r>
          </w:p>
        </w:tc>
      </w:tr>
      <w:tr w:rsidR="002F16F8" w:rsidTr="004D3E76">
        <w:trPr>
          <w:trHeight w:val="609"/>
        </w:trPr>
        <w:tc>
          <w:tcPr>
            <w:tcW w:w="1771" w:type="dxa"/>
            <w:vMerge w:val="restart"/>
            <w:shd w:val="clear" w:color="auto" w:fill="B8CCE4" w:themeFill="accent1" w:themeFillTint="66"/>
          </w:tcPr>
          <w:p w:rsidR="002F16F8" w:rsidRDefault="002F16F8" w:rsidP="008C48A4">
            <w:pPr>
              <w:ind w:firstLine="0"/>
            </w:pPr>
            <w:r>
              <w:t xml:space="preserve">             1</w:t>
            </w:r>
          </w:p>
          <w:p w:rsidR="002F16F8" w:rsidRDefault="002F16F8" w:rsidP="008C48A4">
            <w:pPr>
              <w:ind w:firstLine="0"/>
            </w:pPr>
          </w:p>
        </w:tc>
        <w:tc>
          <w:tcPr>
            <w:tcW w:w="1771" w:type="dxa"/>
            <w:vMerge w:val="restart"/>
            <w:shd w:val="clear" w:color="auto" w:fill="B8CCE4" w:themeFill="accent1" w:themeFillTint="66"/>
          </w:tcPr>
          <w:p w:rsidR="002F16F8" w:rsidRDefault="002F16F8" w:rsidP="008C48A4">
            <w:pPr>
              <w:ind w:firstLine="0"/>
            </w:pPr>
            <w:r>
              <w:t>What is Distance Learning</w:t>
            </w:r>
          </w:p>
        </w:tc>
        <w:tc>
          <w:tcPr>
            <w:tcW w:w="1771" w:type="dxa"/>
            <w:tcBorders>
              <w:bottom w:val="single" w:sz="4" w:space="0" w:color="auto"/>
            </w:tcBorders>
            <w:shd w:val="clear" w:color="auto" w:fill="B8CCE4" w:themeFill="accent1" w:themeFillTint="66"/>
          </w:tcPr>
          <w:p w:rsidR="002F16F8" w:rsidRDefault="002F16F8" w:rsidP="008C48A4">
            <w:pPr>
              <w:ind w:firstLine="0"/>
            </w:pPr>
            <w:r>
              <w:t>Wiki #1</w:t>
            </w:r>
          </w:p>
        </w:tc>
        <w:tc>
          <w:tcPr>
            <w:tcW w:w="1771" w:type="dxa"/>
            <w:tcBorders>
              <w:bottom w:val="single" w:sz="4" w:space="0" w:color="auto"/>
            </w:tcBorders>
            <w:shd w:val="clear" w:color="auto" w:fill="B8CCE4" w:themeFill="accent1" w:themeFillTint="66"/>
          </w:tcPr>
          <w:p w:rsidR="002F16F8" w:rsidRDefault="004D3E76" w:rsidP="008C48A4">
            <w:pPr>
              <w:ind w:firstLine="0"/>
            </w:pPr>
            <w:r>
              <w:t>10</w:t>
            </w:r>
          </w:p>
        </w:tc>
        <w:tc>
          <w:tcPr>
            <w:tcW w:w="1772" w:type="dxa"/>
            <w:tcBorders>
              <w:bottom w:val="single" w:sz="4" w:space="0" w:color="auto"/>
            </w:tcBorders>
            <w:shd w:val="clear" w:color="auto" w:fill="B8CCE4" w:themeFill="accent1" w:themeFillTint="66"/>
          </w:tcPr>
          <w:p w:rsidR="002F16F8" w:rsidRDefault="004D3E76" w:rsidP="008C48A4">
            <w:pPr>
              <w:ind w:firstLine="0"/>
            </w:pPr>
            <w:r>
              <w:t>March 10</w:t>
            </w:r>
          </w:p>
        </w:tc>
      </w:tr>
      <w:tr w:rsidR="002F16F8" w:rsidTr="004D3E76">
        <w:trPr>
          <w:trHeight w:val="527"/>
        </w:trPr>
        <w:tc>
          <w:tcPr>
            <w:tcW w:w="1771" w:type="dxa"/>
            <w:vMerge/>
          </w:tcPr>
          <w:p w:rsidR="002F16F8" w:rsidRDefault="002F16F8" w:rsidP="008C48A4">
            <w:pPr>
              <w:ind w:firstLine="0"/>
            </w:pPr>
          </w:p>
        </w:tc>
        <w:tc>
          <w:tcPr>
            <w:tcW w:w="1771" w:type="dxa"/>
            <w:vMerge/>
          </w:tcPr>
          <w:p w:rsidR="002F16F8" w:rsidRDefault="002F16F8" w:rsidP="008C48A4">
            <w:pPr>
              <w:ind w:firstLine="0"/>
            </w:pPr>
          </w:p>
        </w:tc>
        <w:tc>
          <w:tcPr>
            <w:tcW w:w="1771" w:type="dxa"/>
            <w:tcBorders>
              <w:top w:val="single" w:sz="4" w:space="0" w:color="auto"/>
            </w:tcBorders>
            <w:shd w:val="clear" w:color="auto" w:fill="DBE5F1" w:themeFill="accent1" w:themeFillTint="33"/>
          </w:tcPr>
          <w:p w:rsidR="002F16F8" w:rsidRDefault="002F16F8" w:rsidP="008C48A4">
            <w:pPr>
              <w:ind w:firstLine="0"/>
            </w:pPr>
            <w:r>
              <w:t>Presentation</w:t>
            </w:r>
          </w:p>
        </w:tc>
        <w:tc>
          <w:tcPr>
            <w:tcW w:w="1771" w:type="dxa"/>
            <w:tcBorders>
              <w:top w:val="single" w:sz="4" w:space="0" w:color="auto"/>
            </w:tcBorders>
            <w:shd w:val="clear" w:color="auto" w:fill="DBE5F1" w:themeFill="accent1" w:themeFillTint="33"/>
          </w:tcPr>
          <w:p w:rsidR="002F16F8" w:rsidRDefault="004D3E76" w:rsidP="008C48A4">
            <w:pPr>
              <w:ind w:firstLine="0"/>
            </w:pPr>
            <w:r>
              <w:t>20</w:t>
            </w:r>
          </w:p>
        </w:tc>
        <w:tc>
          <w:tcPr>
            <w:tcW w:w="1772" w:type="dxa"/>
            <w:tcBorders>
              <w:top w:val="single" w:sz="4" w:space="0" w:color="auto"/>
            </w:tcBorders>
            <w:shd w:val="clear" w:color="auto" w:fill="DBE5F1" w:themeFill="accent1" w:themeFillTint="33"/>
          </w:tcPr>
          <w:p w:rsidR="002F16F8" w:rsidRDefault="002F16F8" w:rsidP="008C48A4">
            <w:pPr>
              <w:ind w:firstLine="0"/>
            </w:pPr>
          </w:p>
        </w:tc>
      </w:tr>
      <w:tr w:rsidR="002F16F8" w:rsidTr="004D3E76">
        <w:tc>
          <w:tcPr>
            <w:tcW w:w="1771" w:type="dxa"/>
            <w:shd w:val="clear" w:color="auto" w:fill="B8CCE4" w:themeFill="accent1" w:themeFillTint="66"/>
          </w:tcPr>
          <w:p w:rsidR="002F16F8" w:rsidRDefault="002F16F8" w:rsidP="008C48A4">
            <w:pPr>
              <w:ind w:firstLine="0"/>
            </w:pPr>
            <w:r>
              <w:t xml:space="preserve">            2</w:t>
            </w:r>
          </w:p>
          <w:p w:rsidR="002F16F8" w:rsidRDefault="002F16F8" w:rsidP="008C48A4">
            <w:pPr>
              <w:ind w:firstLine="0"/>
            </w:pPr>
          </w:p>
        </w:tc>
        <w:tc>
          <w:tcPr>
            <w:tcW w:w="1771" w:type="dxa"/>
            <w:shd w:val="clear" w:color="auto" w:fill="B8CCE4" w:themeFill="accent1" w:themeFillTint="66"/>
          </w:tcPr>
          <w:p w:rsidR="002F16F8" w:rsidRDefault="002F16F8" w:rsidP="008C48A4">
            <w:pPr>
              <w:ind w:firstLine="0"/>
            </w:pPr>
            <w:r>
              <w:t>History&amp;  Theories</w:t>
            </w:r>
          </w:p>
        </w:tc>
        <w:tc>
          <w:tcPr>
            <w:tcW w:w="1771" w:type="dxa"/>
            <w:shd w:val="clear" w:color="auto" w:fill="B8CCE4" w:themeFill="accent1" w:themeFillTint="66"/>
          </w:tcPr>
          <w:p w:rsidR="002F16F8" w:rsidRDefault="002F16F8" w:rsidP="008C48A4">
            <w:pPr>
              <w:ind w:firstLine="0"/>
            </w:pPr>
            <w:r>
              <w:t>Brief Paper</w:t>
            </w:r>
          </w:p>
        </w:tc>
        <w:tc>
          <w:tcPr>
            <w:tcW w:w="1771" w:type="dxa"/>
            <w:shd w:val="clear" w:color="auto" w:fill="B8CCE4" w:themeFill="accent1" w:themeFillTint="66"/>
          </w:tcPr>
          <w:p w:rsidR="002F16F8" w:rsidRDefault="004D3E76" w:rsidP="008C48A4">
            <w:pPr>
              <w:ind w:firstLine="0"/>
            </w:pPr>
            <w:r>
              <w:t>20</w:t>
            </w:r>
          </w:p>
        </w:tc>
        <w:tc>
          <w:tcPr>
            <w:tcW w:w="1772" w:type="dxa"/>
            <w:shd w:val="clear" w:color="auto" w:fill="B8CCE4" w:themeFill="accent1" w:themeFillTint="66"/>
          </w:tcPr>
          <w:p w:rsidR="002F16F8" w:rsidRDefault="004D3E76" w:rsidP="008C48A4">
            <w:pPr>
              <w:ind w:firstLine="0"/>
            </w:pPr>
            <w:r>
              <w:t>March 24</w:t>
            </w:r>
          </w:p>
        </w:tc>
      </w:tr>
      <w:tr w:rsidR="004D3E76" w:rsidTr="004D3E76">
        <w:tc>
          <w:tcPr>
            <w:tcW w:w="8856" w:type="dxa"/>
            <w:gridSpan w:val="5"/>
            <w:shd w:val="clear" w:color="auto" w:fill="DBE5F1" w:themeFill="accent1" w:themeFillTint="33"/>
          </w:tcPr>
          <w:p w:rsidR="004D3E76" w:rsidRDefault="004D3E76" w:rsidP="008C48A4">
            <w:pPr>
              <w:ind w:firstLine="0"/>
            </w:pPr>
            <w:r>
              <w:t xml:space="preserve">                                                              Spring Break </w:t>
            </w:r>
          </w:p>
        </w:tc>
      </w:tr>
      <w:tr w:rsidR="002F16F8" w:rsidTr="004D3E76">
        <w:trPr>
          <w:trHeight w:val="599"/>
        </w:trPr>
        <w:tc>
          <w:tcPr>
            <w:tcW w:w="1771" w:type="dxa"/>
            <w:vMerge w:val="restart"/>
            <w:shd w:val="clear" w:color="auto" w:fill="B8CCE4" w:themeFill="accent1" w:themeFillTint="66"/>
          </w:tcPr>
          <w:p w:rsidR="002F16F8" w:rsidRDefault="002F16F8" w:rsidP="008C48A4">
            <w:pPr>
              <w:ind w:firstLine="0"/>
            </w:pPr>
            <w:r>
              <w:t xml:space="preserve">             3</w:t>
            </w:r>
          </w:p>
          <w:p w:rsidR="002F16F8" w:rsidRDefault="002F16F8" w:rsidP="008C48A4">
            <w:pPr>
              <w:ind w:firstLine="0"/>
            </w:pPr>
          </w:p>
        </w:tc>
        <w:tc>
          <w:tcPr>
            <w:tcW w:w="1771" w:type="dxa"/>
            <w:vMerge w:val="restart"/>
            <w:tcBorders>
              <w:right w:val="single" w:sz="4" w:space="0" w:color="auto"/>
            </w:tcBorders>
            <w:shd w:val="clear" w:color="auto" w:fill="B8CCE4" w:themeFill="accent1" w:themeFillTint="66"/>
          </w:tcPr>
          <w:p w:rsidR="002F16F8" w:rsidRDefault="002F16F8" w:rsidP="008C48A4">
            <w:pPr>
              <w:ind w:firstLine="0"/>
            </w:pPr>
            <w:r>
              <w:t>Distance Learners</w:t>
            </w:r>
          </w:p>
        </w:tc>
        <w:tc>
          <w:tcPr>
            <w:tcW w:w="1771" w:type="dxa"/>
            <w:tcBorders>
              <w:left w:val="single" w:sz="4" w:space="0" w:color="auto"/>
              <w:bottom w:val="single" w:sz="4" w:space="0" w:color="auto"/>
            </w:tcBorders>
            <w:shd w:val="clear" w:color="auto" w:fill="B8CCE4" w:themeFill="accent1" w:themeFillTint="66"/>
          </w:tcPr>
          <w:p w:rsidR="002F16F8" w:rsidRDefault="002F16F8" w:rsidP="008C48A4">
            <w:pPr>
              <w:ind w:firstLine="0"/>
            </w:pPr>
            <w:r>
              <w:t>Discussion</w:t>
            </w:r>
            <w:r w:rsidR="004D3E76">
              <w:t xml:space="preserve"> #1</w:t>
            </w:r>
          </w:p>
        </w:tc>
        <w:tc>
          <w:tcPr>
            <w:tcW w:w="1771" w:type="dxa"/>
            <w:tcBorders>
              <w:bottom w:val="single" w:sz="4" w:space="0" w:color="auto"/>
            </w:tcBorders>
            <w:shd w:val="clear" w:color="auto" w:fill="B8CCE4" w:themeFill="accent1" w:themeFillTint="66"/>
          </w:tcPr>
          <w:p w:rsidR="002F16F8" w:rsidRDefault="004D3E76" w:rsidP="008C48A4">
            <w:pPr>
              <w:ind w:firstLine="0"/>
            </w:pPr>
            <w:r>
              <w:t>10</w:t>
            </w:r>
          </w:p>
        </w:tc>
        <w:tc>
          <w:tcPr>
            <w:tcW w:w="1772" w:type="dxa"/>
            <w:tcBorders>
              <w:bottom w:val="single" w:sz="4" w:space="0" w:color="auto"/>
            </w:tcBorders>
            <w:shd w:val="clear" w:color="auto" w:fill="B8CCE4" w:themeFill="accent1" w:themeFillTint="66"/>
          </w:tcPr>
          <w:p w:rsidR="002F16F8" w:rsidRDefault="004D3E76" w:rsidP="008C48A4">
            <w:pPr>
              <w:ind w:firstLine="0"/>
            </w:pPr>
            <w:r>
              <w:t>April 7</w:t>
            </w:r>
          </w:p>
        </w:tc>
      </w:tr>
      <w:tr w:rsidR="002F16F8" w:rsidTr="004D3E76">
        <w:trPr>
          <w:trHeight w:val="537"/>
        </w:trPr>
        <w:tc>
          <w:tcPr>
            <w:tcW w:w="1771" w:type="dxa"/>
            <w:vMerge/>
          </w:tcPr>
          <w:p w:rsidR="002F16F8" w:rsidRDefault="002F16F8" w:rsidP="008C48A4">
            <w:pPr>
              <w:ind w:firstLine="0"/>
            </w:pPr>
          </w:p>
        </w:tc>
        <w:tc>
          <w:tcPr>
            <w:tcW w:w="1771" w:type="dxa"/>
            <w:vMerge/>
            <w:tcBorders>
              <w:right w:val="single" w:sz="4" w:space="0" w:color="auto"/>
            </w:tcBorders>
          </w:tcPr>
          <w:p w:rsidR="002F16F8" w:rsidRDefault="002F16F8" w:rsidP="008C48A4">
            <w:pPr>
              <w:ind w:firstLine="0"/>
            </w:pPr>
          </w:p>
        </w:tc>
        <w:tc>
          <w:tcPr>
            <w:tcW w:w="1771" w:type="dxa"/>
            <w:tcBorders>
              <w:top w:val="single" w:sz="4" w:space="0" w:color="auto"/>
              <w:left w:val="single" w:sz="4" w:space="0" w:color="auto"/>
            </w:tcBorders>
            <w:shd w:val="clear" w:color="auto" w:fill="DBE5F1" w:themeFill="accent1" w:themeFillTint="33"/>
          </w:tcPr>
          <w:p w:rsidR="002F16F8" w:rsidRDefault="004D3E76" w:rsidP="008C48A4">
            <w:pPr>
              <w:ind w:firstLine="0"/>
            </w:pPr>
            <w:r>
              <w:t>Group Project</w:t>
            </w:r>
          </w:p>
        </w:tc>
        <w:tc>
          <w:tcPr>
            <w:tcW w:w="1771" w:type="dxa"/>
            <w:tcBorders>
              <w:top w:val="single" w:sz="4" w:space="0" w:color="auto"/>
            </w:tcBorders>
            <w:shd w:val="clear" w:color="auto" w:fill="DBE5F1" w:themeFill="accent1" w:themeFillTint="33"/>
          </w:tcPr>
          <w:p w:rsidR="002F16F8" w:rsidRDefault="004D3E76" w:rsidP="008C48A4">
            <w:pPr>
              <w:ind w:firstLine="0"/>
            </w:pPr>
            <w:r>
              <w:t>50</w:t>
            </w:r>
          </w:p>
        </w:tc>
        <w:tc>
          <w:tcPr>
            <w:tcW w:w="1772" w:type="dxa"/>
            <w:tcBorders>
              <w:top w:val="single" w:sz="4" w:space="0" w:color="auto"/>
            </w:tcBorders>
            <w:shd w:val="clear" w:color="auto" w:fill="DBE5F1" w:themeFill="accent1" w:themeFillTint="33"/>
          </w:tcPr>
          <w:p w:rsidR="002F16F8" w:rsidRDefault="004D3E76" w:rsidP="008C48A4">
            <w:pPr>
              <w:ind w:firstLine="0"/>
            </w:pPr>
            <w:r>
              <w:t>April 14</w:t>
            </w:r>
          </w:p>
        </w:tc>
      </w:tr>
      <w:tr w:rsidR="002F16F8" w:rsidTr="004D3E76">
        <w:tc>
          <w:tcPr>
            <w:tcW w:w="1771" w:type="dxa"/>
            <w:shd w:val="clear" w:color="auto" w:fill="B8CCE4" w:themeFill="accent1" w:themeFillTint="66"/>
          </w:tcPr>
          <w:p w:rsidR="002F16F8" w:rsidRDefault="002F16F8" w:rsidP="008C48A4">
            <w:pPr>
              <w:ind w:firstLine="0"/>
            </w:pPr>
            <w:r>
              <w:t xml:space="preserve">            4</w:t>
            </w:r>
          </w:p>
        </w:tc>
        <w:tc>
          <w:tcPr>
            <w:tcW w:w="1771" w:type="dxa"/>
            <w:shd w:val="clear" w:color="auto" w:fill="B8CCE4" w:themeFill="accent1" w:themeFillTint="66"/>
          </w:tcPr>
          <w:p w:rsidR="002F16F8" w:rsidRDefault="002F16F8" w:rsidP="008C48A4">
            <w:pPr>
              <w:ind w:firstLine="0"/>
            </w:pPr>
            <w:r>
              <w:t>Media Selection</w:t>
            </w:r>
          </w:p>
        </w:tc>
        <w:tc>
          <w:tcPr>
            <w:tcW w:w="1771" w:type="dxa"/>
            <w:shd w:val="clear" w:color="auto" w:fill="B8CCE4" w:themeFill="accent1" w:themeFillTint="66"/>
          </w:tcPr>
          <w:p w:rsidR="002F16F8" w:rsidRDefault="004D3E76" w:rsidP="008C48A4">
            <w:pPr>
              <w:ind w:firstLine="0"/>
            </w:pPr>
            <w:r>
              <w:t>Blog #1</w:t>
            </w:r>
          </w:p>
        </w:tc>
        <w:tc>
          <w:tcPr>
            <w:tcW w:w="1771" w:type="dxa"/>
            <w:shd w:val="clear" w:color="auto" w:fill="B8CCE4" w:themeFill="accent1" w:themeFillTint="66"/>
          </w:tcPr>
          <w:p w:rsidR="002F16F8" w:rsidRDefault="004D3E76" w:rsidP="008C48A4">
            <w:pPr>
              <w:ind w:firstLine="0"/>
            </w:pPr>
            <w:r>
              <w:t>10</w:t>
            </w:r>
          </w:p>
        </w:tc>
        <w:tc>
          <w:tcPr>
            <w:tcW w:w="1772" w:type="dxa"/>
            <w:shd w:val="clear" w:color="auto" w:fill="B8CCE4" w:themeFill="accent1" w:themeFillTint="66"/>
          </w:tcPr>
          <w:p w:rsidR="002F16F8" w:rsidRDefault="004D3E76" w:rsidP="008C48A4">
            <w:pPr>
              <w:ind w:firstLine="0"/>
            </w:pPr>
            <w:r>
              <w:t>April 21</w:t>
            </w:r>
          </w:p>
        </w:tc>
      </w:tr>
    </w:tbl>
    <w:p w:rsidR="008C48A4" w:rsidRDefault="008C48A4" w:rsidP="008C48A4"/>
    <w:p w:rsidR="008C48A4" w:rsidRDefault="008C48A4" w:rsidP="008C48A4"/>
    <w:p w:rsidR="008C48A4" w:rsidRDefault="008C48A4" w:rsidP="008C48A4"/>
    <w:p w:rsidR="00B90D05" w:rsidRPr="008C48A4" w:rsidRDefault="00B90D05" w:rsidP="00CC337C">
      <w:pPr>
        <w:ind w:firstLine="0"/>
        <w:sectPr w:rsidR="00B90D05" w:rsidRPr="008C48A4" w:rsidSect="003D0AAB">
          <w:headerReference w:type="default" r:id="rId15"/>
          <w:footerReference w:type="default" r:id="rId16"/>
          <w:pgSz w:w="12240" w:h="15840"/>
          <w:pgMar w:top="1440" w:right="1800" w:bottom="1440" w:left="1800" w:header="708" w:footer="708" w:gutter="0"/>
          <w:cols w:space="708"/>
          <w:docGrid w:linePitch="360"/>
        </w:sectPr>
      </w:pPr>
    </w:p>
    <w:p w:rsidR="00B90D05" w:rsidRDefault="00CC337C" w:rsidP="00B90D05">
      <w:pPr>
        <w:pStyle w:val="1"/>
      </w:pPr>
      <w:r>
        <w:rPr>
          <w:noProof/>
        </w:rPr>
        <w:lastRenderedPageBreak/>
        <w:drawing>
          <wp:anchor distT="0" distB="0" distL="114300" distR="114300" simplePos="0" relativeHeight="251658240" behindDoc="1" locked="0" layoutInCell="1" allowOverlap="1">
            <wp:simplePos x="0" y="0"/>
            <wp:positionH relativeFrom="column">
              <wp:posOffset>-190500</wp:posOffset>
            </wp:positionH>
            <wp:positionV relativeFrom="paragraph">
              <wp:posOffset>817245</wp:posOffset>
            </wp:positionV>
            <wp:extent cx="3567430" cy="2559050"/>
            <wp:effectExtent l="19050" t="0" r="0" b="0"/>
            <wp:wrapTight wrapText="bothSides">
              <wp:wrapPolygon edited="1">
                <wp:start x="7728" y="0"/>
                <wp:lineTo x="-115" y="2412"/>
                <wp:lineTo x="231" y="10291"/>
                <wp:lineTo x="692" y="12864"/>
                <wp:lineTo x="807" y="18974"/>
                <wp:lineTo x="6583" y="19439"/>
                <wp:lineTo x="8766" y="20582"/>
                <wp:lineTo x="9195" y="19264"/>
                <wp:lineTo x="8189" y="18934"/>
                <wp:lineTo x="8072" y="20185"/>
                <wp:lineTo x="9202" y="20294"/>
                <wp:lineTo x="13297" y="20515"/>
                <wp:lineTo x="13841" y="20582"/>
                <wp:lineTo x="16494" y="18170"/>
                <wp:lineTo x="16494" y="18009"/>
                <wp:lineTo x="16609" y="18009"/>
                <wp:lineTo x="18340" y="15597"/>
                <wp:lineTo x="17404" y="15110"/>
                <wp:lineTo x="19189" y="11664"/>
                <wp:lineTo x="21223" y="10452"/>
                <wp:lineTo x="21223" y="10291"/>
                <wp:lineTo x="21569" y="9808"/>
                <wp:lineTo x="21569" y="9326"/>
                <wp:lineTo x="21108" y="7718"/>
                <wp:lineTo x="21339" y="6432"/>
                <wp:lineTo x="19366" y="5632"/>
                <wp:lineTo x="18455" y="5145"/>
                <wp:lineTo x="16956" y="3216"/>
                <wp:lineTo x="16379" y="2573"/>
                <wp:lineTo x="16494" y="1447"/>
                <wp:lineTo x="14879" y="161"/>
                <wp:lineTo x="12918" y="0"/>
                <wp:lineTo x="7728" y="0"/>
              </wp:wrapPolygon>
            </wp:wrapTight>
            <wp:docPr id="2" name="1 - Εικόνα" descr="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fecycle_apple.gif"/>
                    <pic:cNvPicPr/>
                  </pic:nvPicPr>
                  <pic:blipFill>
                    <a:blip r:embed="rId17"/>
                    <a:stretch>
                      <a:fillRect/>
                    </a:stretch>
                  </pic:blipFill>
                  <pic:spPr>
                    <a:xfrm>
                      <a:off x="0" y="0"/>
                      <a:ext cx="3567430" cy="2559050"/>
                    </a:xfrm>
                    <a:prstGeom prst="rect">
                      <a:avLst/>
                    </a:prstGeom>
                  </pic:spPr>
                </pic:pic>
              </a:graphicData>
            </a:graphic>
          </wp:anchor>
        </w:drawing>
      </w:r>
      <w:bookmarkStart w:id="52" w:name="_Toc512071175"/>
      <w:r w:rsidR="00B90D05">
        <w:t>Efficiency</w:t>
      </w:r>
      <w:bookmarkEnd w:id="52"/>
    </w:p>
    <w:p w:rsidR="00B90D05" w:rsidRDefault="00B90D05" w:rsidP="00B90D05">
      <w:pPr>
        <w:pStyle w:val="2"/>
      </w:pPr>
      <w:bookmarkStart w:id="53" w:name="_Toc512071176"/>
      <w:r>
        <w:t>Betz's law</w:t>
      </w:r>
      <w:bookmarkEnd w:id="53"/>
    </w:p>
    <w:p w:rsidR="00B90D05" w:rsidRDefault="00B90D05" w:rsidP="00B90D05">
      <w:r>
        <w:t>Conservation of mass requires that the amount of air entering and exiting a turbine must be equal. Accordingly, Betz's law gives the maximal achievable extraction of wind power by a wind turbine as 16/27 (59.3%) of the total kinetic energy of the air flowing through the turbine.[15]</w:t>
      </w:r>
    </w:p>
    <w:p w:rsidR="00B90D05" w:rsidRDefault="00B90D05" w:rsidP="00B90D05"/>
    <w:p w:rsidR="00B90D05" w:rsidRDefault="00B90D05" w:rsidP="00B90D05">
      <w:r>
        <w:t>The maximum theoretical power output of a wind machine is thus 16/27 times the kinetic energy of the air passing through the effective disk area of the machine. If the effective area of the disk is A, and the wind velocity v, the maximum theoretical power output P is:</w:t>
      </w:r>
    </w:p>
    <w:p w:rsidR="00B90D05" w:rsidRDefault="00B90D05" w:rsidP="00B90D05"/>
    <w:p w:rsidR="00B90D05" w:rsidRDefault="00B90D05" w:rsidP="00B90D05">
      <w:r>
        <w:t xml:space="preserve">    P = 16 27 1 2 ρ v 3 A = 8 27 ρ v 3 A {\displaystyle P={\frac {16}{27}}{\frac {1}{2}}\rho v^{3}A={\frac {8}{27}}\rho v^{3}A} {\displaystyle P={\frac {16}{27}}{\frac {1}{2}}\rho v^{3}A={\frac {8}{27}}\rho v^{3}A},</w:t>
      </w:r>
    </w:p>
    <w:p w:rsidR="00B90D05" w:rsidRDefault="00B90D05" w:rsidP="00B90D05"/>
    <w:p w:rsidR="00B90D05" w:rsidRDefault="00B90D05" w:rsidP="00B90D05">
      <w:r>
        <w:t>where ρ is the air density.</w:t>
      </w:r>
    </w:p>
    <w:p w:rsidR="00B90D05" w:rsidRDefault="00B90D05" w:rsidP="00B90D05"/>
    <w:p w:rsidR="00B90D05" w:rsidRDefault="00B90D05" w:rsidP="00B90D05">
      <w:r>
        <w:t>As wind is free (no fuel cost), wind-to-rotor efficiency (including rotor blade friction and drag) is one of many aspects impacting the final price of wind power.[16] Further inefficiencies, such as gearbox losses, generator and converter losses, reduce the power delivered by a wind turbine. To protect components from undue wear, extracted power is held constant above the rated operating speed as theoretical power increases at the cube of wind speed, further reducing theoretical efficiency. In 2001, commercial utility-connected turbines deliver 75% to 80% of the Betz limit of power extractable from the wind, at rated operating speed.[17][18][needs update]</w:t>
      </w:r>
    </w:p>
    <w:p w:rsidR="00B90D05" w:rsidRDefault="00B90D05" w:rsidP="00B90D05"/>
    <w:p w:rsidR="00B90D05" w:rsidRDefault="00B90D05" w:rsidP="00B90D05">
      <w:pPr>
        <w:sectPr w:rsidR="00B90D05" w:rsidSect="003D0AAB">
          <w:headerReference w:type="default" r:id="rId18"/>
          <w:footerReference w:type="default" r:id="rId19"/>
          <w:pgSz w:w="12240" w:h="15840"/>
          <w:pgMar w:top="1440" w:right="1800" w:bottom="1440" w:left="1800" w:header="708" w:footer="708" w:gutter="0"/>
          <w:cols w:space="708"/>
          <w:docGrid w:linePitch="360"/>
        </w:sectPr>
      </w:pPr>
      <w:r>
        <w:lastRenderedPageBreak/>
        <w:t>Efficiency can decrease slightly over time, one of the main reasons being dust and insect carcasses on the blades which alters the aerodynamic profile and essentially reduces the lift to drag ratio of the airfoil. Analysis of 3128 wind turbines older than 10 years in Denmark showed that half of the turbines had no decrease, while the other half saw a production decrease of 1.2% per year.[19] Vertical turbine designs have much lower efficiency than standard horizontal designs</w:t>
      </w:r>
    </w:p>
    <w:p w:rsidR="00B90D05" w:rsidRPr="007636B0" w:rsidRDefault="00B90D05" w:rsidP="007636B0">
      <w:pPr>
        <w:pStyle w:val="1"/>
      </w:pPr>
      <w:bookmarkStart w:id="54" w:name="_Toc512071177"/>
      <w:r>
        <w:lastRenderedPageBreak/>
        <w:t>Types</w:t>
      </w:r>
      <w:bookmarkEnd w:id="54"/>
    </w:p>
    <w:p w:rsidR="00B90D05" w:rsidRDefault="00B90D05" w:rsidP="00B90D05">
      <w:pPr>
        <w:pStyle w:val="2"/>
      </w:pPr>
      <w:bookmarkStart w:id="55" w:name="_Toc512071178"/>
      <w:r>
        <w:t>The three primary types: VAWT Savonius, HAWT towered; VAWT Darrieus as they appear in operation</w:t>
      </w:r>
      <w:bookmarkEnd w:id="55"/>
    </w:p>
    <w:p w:rsidR="00B90D05" w:rsidRDefault="00B90D05" w:rsidP="00B90D05">
      <w:r>
        <w:t>Wind turbines can rotate about either a horizontal or a vertical axis, the former being both older and more common.[21] They can also include blades, or be bladeless.[22] Vertical designs produce less power and are less common.</w:t>
      </w:r>
      <w:r w:rsidRPr="00B90D05">
        <w:t xml:space="preserve"> </w:t>
      </w:r>
      <w:r>
        <w:t>Large three-bladed horizontal-axis wind turbines (HAWT), with the blades upwind of the tower produce the overwhelming majority of windpower in the world today. These turbines have the main rotor shaft and electrical generator at the top of a tower, and must be pointed into the wind. Small turbines are pointed by a simple wind vane, while large turbines generally use a wind sensor coupled with a yaw system. Most have a gearbox, which turns the slow rotation of the blades into a quicker rotation that is more suitable to drive an electrical generator.[24] Some turbines are direct-drive, meaning they couple the rotor directly to the generator with no gearbox in between.</w:t>
      </w:r>
    </w:p>
    <w:p w:rsidR="00B90D05" w:rsidRDefault="00B90D05" w:rsidP="00B90D05"/>
    <w:p w:rsidR="00B90D05" w:rsidRDefault="00B90D05" w:rsidP="00B90D05">
      <w:r>
        <w:t>Any solid object produces a wake behind it, leading to fatigue failures, so the turbine is usually positioned upwind of its supporting tower. Downwind machines have been built, because they don't need an additional mechanism for keeping them in line with the wind. In high winds, the blades can also be allowed to bend which reduces their swept area and thus their wind resistance. In upwind designs, turbine blades must be made stiff to prevent the blades from being pushed into the tower by high winds. Additionally, the blades are placed a considerable distance in front of the tower and are sometimes tilted forward into the wind a small amount.</w:t>
      </w:r>
    </w:p>
    <w:p w:rsidR="00B90D05" w:rsidRDefault="00B90D05" w:rsidP="00B90D05"/>
    <w:p w:rsidR="00CC337C" w:rsidRDefault="00B90D05" w:rsidP="00B90D05">
      <w:pPr>
        <w:sectPr w:rsidR="00CC337C" w:rsidSect="00B90D05">
          <w:headerReference w:type="default" r:id="rId20"/>
          <w:footerReference w:type="default" r:id="rId21"/>
          <w:pgSz w:w="12240" w:h="15840"/>
          <w:pgMar w:top="1418" w:right="1418" w:bottom="1418" w:left="1418" w:header="709" w:footer="709" w:gutter="0"/>
          <w:cols w:space="708"/>
          <w:docGrid w:linePitch="360"/>
        </w:sectPr>
      </w:pPr>
      <w:r>
        <w:t>Turbines used in wind farms for commercial production of electric power are usually three-bladed. These have low torque ripple, which contributes to good reliability. The blades are usually colored white for daytime visibility by aircraft and range in length from 20 to 80 meters (66 to 262 ft). The size and height of turbines increase year by year. Offshore wind turbines are built up to 8MW today and have a blade length up to 80 meters (260 ft). Usual tubular steel towers of multi megawatt turbines have a height of 70 m to 120 m and in extremes up to 160 m.</w:t>
      </w:r>
    </w:p>
    <w:p w:rsidR="003D0AAB" w:rsidRPr="00CC337C" w:rsidRDefault="00CC337C" w:rsidP="00B90D05">
      <w:pPr>
        <w:rPr>
          <w:lang w:val="el-GR"/>
        </w:rPr>
      </w:pPr>
      <w:r>
        <w:rPr>
          <w:lang w:val="el-GR"/>
        </w:rPr>
        <w:lastRenderedPageBreak/>
        <w:t>Η οικογένεια μου.</w:t>
      </w:r>
      <w:r w:rsidR="008E2148">
        <w:rPr>
          <w:noProof/>
        </w:rPr>
        <w:drawing>
          <wp:inline distT="0" distB="0" distL="0" distR="0">
            <wp:extent cx="5486400" cy="3200400"/>
            <wp:effectExtent l="38100" t="0" r="19050" b="0"/>
            <wp:docPr id="4" name="Διάγραμμα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sectPr w:rsidR="003D0AAB" w:rsidRPr="00CC337C" w:rsidSect="00B90D05">
      <w:headerReference w:type="default" r:id="rId26"/>
      <w:footerReference w:type="default" r:id="rId27"/>
      <w:pgSz w:w="12240" w:h="15840"/>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65D8" w:rsidRDefault="00B865D8" w:rsidP="001E1257">
      <w:pPr>
        <w:spacing w:after="0" w:line="240" w:lineRule="auto"/>
      </w:pPr>
      <w:r>
        <w:separator/>
      </w:r>
    </w:p>
  </w:endnote>
  <w:endnote w:type="continuationSeparator" w:id="1">
    <w:p w:rsidR="00B865D8" w:rsidRDefault="00B865D8" w:rsidP="001E12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9475828"/>
      <w:docPartObj>
        <w:docPartGallery w:val="Page Numbers (Bottom of Page)"/>
        <w:docPartUnique/>
      </w:docPartObj>
    </w:sdtPr>
    <w:sdtContent>
      <w:p w:rsidR="00DB64F0" w:rsidRDefault="00F92F49">
        <w:pPr>
          <w:pStyle w:val="a4"/>
          <w:jc w:val="right"/>
        </w:pPr>
        <w:fldSimple w:instr=" PAGE   \* MERGEFORMAT ">
          <w:r w:rsidR="002A0439">
            <w:rPr>
              <w:noProof/>
            </w:rPr>
            <w:t>4</w:t>
          </w:r>
        </w:fldSimple>
        <w:r w:rsidR="00DB64F0">
          <w:t>-</w:t>
        </w:r>
        <w:r w:rsidR="002A0439">
          <w:t>1</w:t>
        </w:r>
      </w:p>
    </w:sdtContent>
  </w:sdt>
  <w:p w:rsidR="00DB64F0" w:rsidRDefault="00DB64F0">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9475829"/>
      <w:docPartObj>
        <w:docPartGallery w:val="Page Numbers (Bottom of Page)"/>
        <w:docPartUnique/>
      </w:docPartObj>
    </w:sdtPr>
    <w:sdtContent>
      <w:p w:rsidR="00DB64F0" w:rsidRDefault="00F92F49">
        <w:pPr>
          <w:pStyle w:val="a4"/>
          <w:jc w:val="right"/>
        </w:pPr>
        <w:fldSimple w:instr=" PAGE   \* MERGEFORMAT ">
          <w:r w:rsidR="002A0439">
            <w:rPr>
              <w:noProof/>
            </w:rPr>
            <w:t>1</w:t>
          </w:r>
        </w:fldSimple>
        <w:r w:rsidR="00DB64F0">
          <w:t>-1</w:t>
        </w:r>
      </w:p>
    </w:sdtContent>
  </w:sdt>
  <w:p w:rsidR="001E1257" w:rsidRDefault="001E1257">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9475867"/>
      <w:docPartObj>
        <w:docPartGallery w:val="Page Numbers (Bottom of Page)"/>
        <w:docPartUnique/>
      </w:docPartObj>
    </w:sdtPr>
    <w:sdtContent>
      <w:p w:rsidR="00DB64F0" w:rsidRDefault="00F92F49">
        <w:pPr>
          <w:pStyle w:val="a4"/>
          <w:jc w:val="right"/>
        </w:pPr>
        <w:fldSimple w:instr=" PAGE   \* MERGEFORMAT ">
          <w:r w:rsidR="002A0439">
            <w:rPr>
              <w:noProof/>
            </w:rPr>
            <w:t>7</w:t>
          </w:r>
        </w:fldSimple>
        <w:r w:rsidR="00DB64F0">
          <w:t>-</w:t>
        </w:r>
        <w:r w:rsidR="002A0439">
          <w:t>2</w:t>
        </w:r>
      </w:p>
    </w:sdtContent>
  </w:sdt>
  <w:p w:rsidR="00DB64F0" w:rsidRDefault="00DB64F0">
    <w:pPr>
      <w:pStyle w:val="a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9475831"/>
      <w:docPartObj>
        <w:docPartGallery w:val="Page Numbers (Bottom of Page)"/>
        <w:docPartUnique/>
      </w:docPartObj>
    </w:sdtPr>
    <w:sdtContent>
      <w:p w:rsidR="008C48A4" w:rsidRDefault="00F92F49">
        <w:pPr>
          <w:pStyle w:val="a4"/>
          <w:jc w:val="right"/>
        </w:pPr>
        <w:fldSimple w:instr=" PAGE   \* MERGEFORMAT ">
          <w:r w:rsidR="002A0439">
            <w:rPr>
              <w:noProof/>
            </w:rPr>
            <w:t>9</w:t>
          </w:r>
        </w:fldSimple>
        <w:r w:rsidR="008C48A4">
          <w:t>-3</w:t>
        </w:r>
      </w:p>
    </w:sdtContent>
  </w:sdt>
  <w:p w:rsidR="008C48A4" w:rsidRDefault="008C48A4">
    <w:pPr>
      <w:pStyle w:val="a4"/>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9475832"/>
      <w:docPartObj>
        <w:docPartGallery w:val="Page Numbers (Bottom of Page)"/>
        <w:docPartUnique/>
      </w:docPartObj>
    </w:sdtPr>
    <w:sdtContent>
      <w:p w:rsidR="008C48A4" w:rsidRDefault="00F92F49">
        <w:pPr>
          <w:pStyle w:val="a4"/>
          <w:jc w:val="right"/>
        </w:pPr>
        <w:fldSimple w:instr=" PAGE   \* MERGEFORMAT ">
          <w:r w:rsidR="002A0439">
            <w:rPr>
              <w:noProof/>
            </w:rPr>
            <w:t>11</w:t>
          </w:r>
        </w:fldSimple>
        <w:r w:rsidR="008C48A4">
          <w:t>-4</w:t>
        </w:r>
      </w:p>
    </w:sdtContent>
  </w:sdt>
  <w:p w:rsidR="008C48A4" w:rsidRDefault="008C48A4">
    <w:pPr>
      <w:pStyle w:val="a4"/>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9475744"/>
      <w:docPartObj>
        <w:docPartGallery w:val="Page Numbers (Bottom of Page)"/>
        <w:docPartUnique/>
      </w:docPartObj>
    </w:sdtPr>
    <w:sdtContent>
      <w:p w:rsidR="008C48A4" w:rsidRDefault="00F92F49">
        <w:pPr>
          <w:pStyle w:val="a4"/>
          <w:jc w:val="right"/>
        </w:pPr>
        <w:fldSimple w:instr=" PAGE   \* MERGEFORMAT ">
          <w:r w:rsidR="002A0439">
            <w:rPr>
              <w:noProof/>
            </w:rPr>
            <w:t>12</w:t>
          </w:r>
        </w:fldSimple>
        <w:r w:rsidR="008C48A4">
          <w:t>-5</w:t>
        </w:r>
      </w:p>
    </w:sdtContent>
  </w:sdt>
  <w:p w:rsidR="008C48A4" w:rsidRDefault="008C48A4">
    <w:pPr>
      <w:pStyle w:val="a4"/>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37C" w:rsidRDefault="00F92F49">
    <w:pPr>
      <w:pStyle w:val="a4"/>
      <w:jc w:val="right"/>
    </w:pPr>
    <w:fldSimple w:instr=" PAGE   \* MERGEFORMAT ">
      <w:r w:rsidR="002A0439">
        <w:rPr>
          <w:noProof/>
        </w:rPr>
        <w:t>13</w:t>
      </w:r>
    </w:fldSimple>
    <w:r w:rsidR="00CC337C">
      <w:t>-</w:t>
    </w:r>
    <w:r w:rsidR="00CC337C">
      <w:rPr>
        <w:lang w:val="el-GR"/>
      </w:rPr>
      <w:t>6</w:t>
    </w:r>
  </w:p>
  <w:p w:rsidR="00CC337C" w:rsidRDefault="00CC337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65D8" w:rsidRDefault="00B865D8" w:rsidP="001E1257">
      <w:pPr>
        <w:spacing w:after="0" w:line="240" w:lineRule="auto"/>
      </w:pPr>
      <w:r>
        <w:separator/>
      </w:r>
    </w:p>
  </w:footnote>
  <w:footnote w:type="continuationSeparator" w:id="1">
    <w:p w:rsidR="00B865D8" w:rsidRDefault="00B865D8" w:rsidP="001E125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60B" w:rsidRDefault="008A760B">
    <w:pPr>
      <w:pStyle w:val="a3"/>
    </w:pPr>
    <w:r>
      <w:t>1.Wind Turbine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257" w:rsidRDefault="001E1257">
    <w:pPr>
      <w:pStyle w:val="a3"/>
    </w:pPr>
    <w:r>
      <w:t>1.Wind turbine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257" w:rsidRDefault="001E1257">
    <w:pPr>
      <w:pStyle w:val="a3"/>
    </w:pPr>
    <w:r>
      <w:t>2.History</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257" w:rsidRDefault="001E1257">
    <w:pPr>
      <w:pStyle w:val="a3"/>
    </w:pPr>
    <w:r>
      <w:t>3.Resources</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257" w:rsidRDefault="001E1257">
    <w:pPr>
      <w:pStyle w:val="a3"/>
    </w:pPr>
    <w:r>
      <w:t>4.Efficiency</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257" w:rsidRDefault="001E1257">
    <w:pPr>
      <w:pStyle w:val="a3"/>
    </w:pPr>
    <w:r>
      <w:t>5.Types</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37C" w:rsidRPr="00CC337C" w:rsidRDefault="00CC337C">
    <w:pPr>
      <w:pStyle w:val="a3"/>
      <w:rPr>
        <w:lang w:val="el-GR"/>
      </w:rPr>
    </w:pPr>
    <w:r>
      <w:rPr>
        <w:lang w:val="el-GR"/>
      </w:rPr>
      <w:t>6. Η οικογένεια μου</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20"/>
  <w:drawingGridHorizontalSpacing w:val="110"/>
  <w:displayHorizontalDrawingGridEvery w:val="2"/>
  <w:characterSpacingControl w:val="doNotCompress"/>
  <w:hdrShapeDefaults>
    <o:shapedefaults v:ext="edit" spidmax="6146"/>
  </w:hdrShapeDefaults>
  <w:footnotePr>
    <w:footnote w:id="0"/>
    <w:footnote w:id="1"/>
  </w:footnotePr>
  <w:endnotePr>
    <w:endnote w:id="0"/>
    <w:endnote w:id="1"/>
  </w:endnotePr>
  <w:compat/>
  <w:rsids>
    <w:rsidRoot w:val="00B90D05"/>
    <w:rsid w:val="001A7C8A"/>
    <w:rsid w:val="001E1257"/>
    <w:rsid w:val="002A0439"/>
    <w:rsid w:val="002F16F8"/>
    <w:rsid w:val="003D0AAB"/>
    <w:rsid w:val="004904E4"/>
    <w:rsid w:val="004D3E76"/>
    <w:rsid w:val="007636B0"/>
    <w:rsid w:val="008A760B"/>
    <w:rsid w:val="008C48A4"/>
    <w:rsid w:val="008E2148"/>
    <w:rsid w:val="00B865D8"/>
    <w:rsid w:val="00B90D05"/>
    <w:rsid w:val="00CC337C"/>
    <w:rsid w:val="00D15879"/>
    <w:rsid w:val="00DB64F0"/>
    <w:rsid w:val="00F92F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1257"/>
    <w:pPr>
      <w:spacing w:after="240" w:line="312" w:lineRule="auto"/>
      <w:ind w:firstLine="709"/>
    </w:pPr>
    <w:rPr>
      <w:rFonts w:ascii="Times New Roman" w:hAnsi="Times New Roman"/>
    </w:rPr>
  </w:style>
  <w:style w:type="paragraph" w:styleId="1">
    <w:name w:val="heading 1"/>
    <w:basedOn w:val="a"/>
    <w:next w:val="a"/>
    <w:link w:val="1Char"/>
    <w:uiPriority w:val="9"/>
    <w:qFormat/>
    <w:rsid w:val="00B90D05"/>
    <w:pPr>
      <w:keepNext/>
      <w:keepLines/>
      <w:spacing w:before="840" w:after="360"/>
      <w:outlineLvl w:val="0"/>
    </w:pPr>
    <w:rPr>
      <w:rFonts w:ascii="Arial" w:eastAsiaTheme="majorEastAsia" w:hAnsi="Arial" w:cstheme="majorBidi"/>
      <w:b/>
      <w:bCs/>
      <w:color w:val="FF0000"/>
      <w:sz w:val="28"/>
      <w:szCs w:val="28"/>
    </w:rPr>
  </w:style>
  <w:style w:type="paragraph" w:styleId="2">
    <w:name w:val="heading 2"/>
    <w:basedOn w:val="a"/>
    <w:next w:val="a"/>
    <w:link w:val="2Char"/>
    <w:uiPriority w:val="9"/>
    <w:unhideWhenUsed/>
    <w:qFormat/>
    <w:rsid w:val="00B90D0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B90D05"/>
    <w:rPr>
      <w:rFonts w:ascii="Arial" w:eastAsiaTheme="majorEastAsia" w:hAnsi="Arial" w:cstheme="majorBidi"/>
      <w:b/>
      <w:bCs/>
      <w:color w:val="FF0000"/>
      <w:sz w:val="28"/>
      <w:szCs w:val="28"/>
    </w:rPr>
  </w:style>
  <w:style w:type="character" w:customStyle="1" w:styleId="2Char">
    <w:name w:val="Επικεφαλίδα 2 Char"/>
    <w:basedOn w:val="a0"/>
    <w:link w:val="2"/>
    <w:uiPriority w:val="9"/>
    <w:rsid w:val="00B90D05"/>
    <w:rPr>
      <w:rFonts w:asciiTheme="majorHAnsi" w:eastAsiaTheme="majorEastAsia" w:hAnsiTheme="majorHAnsi" w:cstheme="majorBidi"/>
      <w:b/>
      <w:bCs/>
      <w:color w:val="4F81BD" w:themeColor="accent1"/>
      <w:sz w:val="26"/>
      <w:szCs w:val="26"/>
    </w:rPr>
  </w:style>
  <w:style w:type="paragraph" w:styleId="a3">
    <w:name w:val="header"/>
    <w:basedOn w:val="a"/>
    <w:link w:val="Char"/>
    <w:uiPriority w:val="99"/>
    <w:semiHidden/>
    <w:unhideWhenUsed/>
    <w:rsid w:val="001E1257"/>
    <w:pPr>
      <w:tabs>
        <w:tab w:val="center" w:pos="4320"/>
        <w:tab w:val="right" w:pos="8640"/>
      </w:tabs>
      <w:spacing w:after="0" w:line="240" w:lineRule="auto"/>
    </w:pPr>
  </w:style>
  <w:style w:type="character" w:customStyle="1" w:styleId="Char">
    <w:name w:val="Κεφαλίδα Char"/>
    <w:basedOn w:val="a0"/>
    <w:link w:val="a3"/>
    <w:uiPriority w:val="99"/>
    <w:semiHidden/>
    <w:rsid w:val="001E1257"/>
    <w:rPr>
      <w:rFonts w:ascii="Times New Roman" w:hAnsi="Times New Roman"/>
    </w:rPr>
  </w:style>
  <w:style w:type="paragraph" w:styleId="a4">
    <w:name w:val="footer"/>
    <w:basedOn w:val="a"/>
    <w:link w:val="Char0"/>
    <w:uiPriority w:val="99"/>
    <w:unhideWhenUsed/>
    <w:rsid w:val="001E1257"/>
    <w:pPr>
      <w:tabs>
        <w:tab w:val="center" w:pos="4320"/>
        <w:tab w:val="right" w:pos="8640"/>
      </w:tabs>
      <w:spacing w:after="0" w:line="240" w:lineRule="auto"/>
    </w:pPr>
  </w:style>
  <w:style w:type="character" w:customStyle="1" w:styleId="Char0">
    <w:name w:val="Υποσέλιδο Char"/>
    <w:basedOn w:val="a0"/>
    <w:link w:val="a4"/>
    <w:uiPriority w:val="99"/>
    <w:rsid w:val="001E1257"/>
    <w:rPr>
      <w:rFonts w:ascii="Times New Roman" w:hAnsi="Times New Roman"/>
    </w:rPr>
  </w:style>
  <w:style w:type="paragraph" w:styleId="a5">
    <w:name w:val="Balloon Text"/>
    <w:basedOn w:val="a"/>
    <w:link w:val="Char1"/>
    <w:uiPriority w:val="99"/>
    <w:semiHidden/>
    <w:unhideWhenUsed/>
    <w:rsid w:val="001E1257"/>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1E1257"/>
    <w:rPr>
      <w:rFonts w:ascii="Tahoma" w:hAnsi="Tahoma" w:cs="Tahoma"/>
      <w:sz w:val="16"/>
      <w:szCs w:val="16"/>
    </w:rPr>
  </w:style>
  <w:style w:type="table" w:styleId="a6">
    <w:name w:val="Table Grid"/>
    <w:basedOn w:val="a1"/>
    <w:uiPriority w:val="59"/>
    <w:rsid w:val="002F16F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Char2"/>
    <w:uiPriority w:val="1"/>
    <w:qFormat/>
    <w:rsid w:val="008E2148"/>
    <w:pPr>
      <w:spacing w:after="0" w:line="240" w:lineRule="auto"/>
    </w:pPr>
    <w:rPr>
      <w:rFonts w:eastAsiaTheme="minorEastAsia"/>
      <w:lang w:val="el-GR"/>
    </w:rPr>
  </w:style>
  <w:style w:type="character" w:customStyle="1" w:styleId="Char2">
    <w:name w:val="Χωρίς διάστιχο Char"/>
    <w:basedOn w:val="a0"/>
    <w:link w:val="a7"/>
    <w:uiPriority w:val="1"/>
    <w:rsid w:val="008E2148"/>
    <w:rPr>
      <w:rFonts w:eastAsiaTheme="minorEastAsia"/>
      <w:lang w:val="el-GR"/>
    </w:rPr>
  </w:style>
  <w:style w:type="paragraph" w:styleId="a8">
    <w:name w:val="TOC Heading"/>
    <w:basedOn w:val="1"/>
    <w:next w:val="a"/>
    <w:uiPriority w:val="39"/>
    <w:semiHidden/>
    <w:unhideWhenUsed/>
    <w:qFormat/>
    <w:rsid w:val="008E2148"/>
    <w:pPr>
      <w:spacing w:before="480" w:after="0" w:line="276" w:lineRule="auto"/>
      <w:ind w:firstLine="0"/>
      <w:outlineLvl w:val="9"/>
    </w:pPr>
    <w:rPr>
      <w:rFonts w:asciiTheme="majorHAnsi" w:hAnsiTheme="majorHAnsi"/>
      <w:color w:val="365F91" w:themeColor="accent1" w:themeShade="BF"/>
      <w:lang w:val="el-GR"/>
    </w:rPr>
  </w:style>
  <w:style w:type="paragraph" w:styleId="10">
    <w:name w:val="toc 1"/>
    <w:basedOn w:val="a"/>
    <w:next w:val="a"/>
    <w:autoRedefine/>
    <w:uiPriority w:val="39"/>
    <w:unhideWhenUsed/>
    <w:rsid w:val="008E2148"/>
    <w:pPr>
      <w:spacing w:after="100"/>
    </w:pPr>
  </w:style>
  <w:style w:type="paragraph" w:styleId="20">
    <w:name w:val="toc 2"/>
    <w:basedOn w:val="a"/>
    <w:next w:val="a"/>
    <w:autoRedefine/>
    <w:uiPriority w:val="39"/>
    <w:unhideWhenUsed/>
    <w:rsid w:val="008E2148"/>
    <w:pPr>
      <w:spacing w:after="100"/>
      <w:ind w:left="220"/>
    </w:pPr>
  </w:style>
  <w:style w:type="character" w:styleId="-">
    <w:name w:val="Hyperlink"/>
    <w:basedOn w:val="a0"/>
    <w:uiPriority w:val="99"/>
    <w:unhideWhenUsed/>
    <w:rsid w:val="008E214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2656110">
      <w:bodyDiv w:val="1"/>
      <w:marLeft w:val="0"/>
      <w:marRight w:val="0"/>
      <w:marTop w:val="0"/>
      <w:marBottom w:val="0"/>
      <w:divBdr>
        <w:top w:val="none" w:sz="0" w:space="0" w:color="auto"/>
        <w:left w:val="none" w:sz="0" w:space="0" w:color="auto"/>
        <w:bottom w:val="none" w:sz="0" w:space="0" w:color="auto"/>
        <w:right w:val="none" w:sz="0" w:space="0" w:color="auto"/>
      </w:divBdr>
    </w:div>
    <w:div w:id="472257951">
      <w:bodyDiv w:val="1"/>
      <w:marLeft w:val="0"/>
      <w:marRight w:val="0"/>
      <w:marTop w:val="0"/>
      <w:marBottom w:val="0"/>
      <w:divBdr>
        <w:top w:val="none" w:sz="0" w:space="0" w:color="auto"/>
        <w:left w:val="none" w:sz="0" w:space="0" w:color="auto"/>
        <w:bottom w:val="none" w:sz="0" w:space="0" w:color="auto"/>
        <w:right w:val="none" w:sz="0" w:space="0" w:color="auto"/>
      </w:divBdr>
      <w:divsChild>
        <w:div w:id="213781023">
          <w:marLeft w:val="0"/>
          <w:marRight w:val="0"/>
          <w:marTop w:val="0"/>
          <w:marBottom w:val="0"/>
          <w:divBdr>
            <w:top w:val="none" w:sz="0" w:space="0" w:color="auto"/>
            <w:left w:val="none" w:sz="0" w:space="0" w:color="auto"/>
            <w:bottom w:val="none" w:sz="0" w:space="0" w:color="auto"/>
            <w:right w:val="none" w:sz="0" w:space="0" w:color="auto"/>
          </w:divBdr>
        </w:div>
        <w:div w:id="299967908">
          <w:marLeft w:val="0"/>
          <w:marRight w:val="0"/>
          <w:marTop w:val="0"/>
          <w:marBottom w:val="0"/>
          <w:divBdr>
            <w:top w:val="none" w:sz="0" w:space="0" w:color="auto"/>
            <w:left w:val="none" w:sz="0" w:space="0" w:color="auto"/>
            <w:bottom w:val="none" w:sz="0" w:space="0" w:color="auto"/>
            <w:right w:val="none" w:sz="0" w:space="0" w:color="auto"/>
          </w:divBdr>
          <w:divsChild>
            <w:div w:id="2094935607">
              <w:marLeft w:val="0"/>
              <w:marRight w:val="0"/>
              <w:marTop w:val="0"/>
              <w:marBottom w:val="0"/>
              <w:divBdr>
                <w:top w:val="none" w:sz="0" w:space="0" w:color="auto"/>
                <w:left w:val="none" w:sz="0" w:space="0" w:color="auto"/>
                <w:bottom w:val="none" w:sz="0" w:space="0" w:color="auto"/>
                <w:right w:val="none" w:sz="0" w:space="0" w:color="auto"/>
              </w:divBdr>
              <w:divsChild>
                <w:div w:id="1282685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907518">
      <w:bodyDiv w:val="1"/>
      <w:marLeft w:val="0"/>
      <w:marRight w:val="0"/>
      <w:marTop w:val="0"/>
      <w:marBottom w:val="0"/>
      <w:divBdr>
        <w:top w:val="none" w:sz="0" w:space="0" w:color="auto"/>
        <w:left w:val="none" w:sz="0" w:space="0" w:color="auto"/>
        <w:bottom w:val="none" w:sz="0" w:space="0" w:color="auto"/>
        <w:right w:val="none" w:sz="0" w:space="0" w:color="auto"/>
      </w:divBdr>
      <w:divsChild>
        <w:div w:id="1820345723">
          <w:marLeft w:val="0"/>
          <w:marRight w:val="0"/>
          <w:marTop w:val="0"/>
          <w:marBottom w:val="0"/>
          <w:divBdr>
            <w:top w:val="none" w:sz="0" w:space="0" w:color="auto"/>
            <w:left w:val="none" w:sz="0" w:space="0" w:color="auto"/>
            <w:bottom w:val="none" w:sz="0" w:space="0" w:color="auto"/>
            <w:right w:val="none" w:sz="0" w:space="0" w:color="auto"/>
          </w:divBdr>
        </w:div>
        <w:div w:id="346491416">
          <w:marLeft w:val="0"/>
          <w:marRight w:val="0"/>
          <w:marTop w:val="0"/>
          <w:marBottom w:val="0"/>
          <w:divBdr>
            <w:top w:val="none" w:sz="0" w:space="0" w:color="auto"/>
            <w:left w:val="none" w:sz="0" w:space="0" w:color="auto"/>
            <w:bottom w:val="none" w:sz="0" w:space="0" w:color="auto"/>
            <w:right w:val="none" w:sz="0" w:space="0" w:color="auto"/>
          </w:divBdr>
          <w:divsChild>
            <w:div w:id="778573159">
              <w:marLeft w:val="0"/>
              <w:marRight w:val="0"/>
              <w:marTop w:val="0"/>
              <w:marBottom w:val="0"/>
              <w:divBdr>
                <w:top w:val="none" w:sz="0" w:space="0" w:color="auto"/>
                <w:left w:val="none" w:sz="0" w:space="0" w:color="auto"/>
                <w:bottom w:val="none" w:sz="0" w:space="0" w:color="auto"/>
                <w:right w:val="none" w:sz="0" w:space="0" w:color="auto"/>
              </w:divBdr>
            </w:div>
          </w:divsChild>
        </w:div>
        <w:div w:id="911236193">
          <w:marLeft w:val="0"/>
          <w:marRight w:val="0"/>
          <w:marTop w:val="0"/>
          <w:marBottom w:val="0"/>
          <w:divBdr>
            <w:top w:val="none" w:sz="0" w:space="0" w:color="auto"/>
            <w:left w:val="none" w:sz="0" w:space="0" w:color="auto"/>
            <w:bottom w:val="none" w:sz="0" w:space="0" w:color="auto"/>
            <w:right w:val="none" w:sz="0" w:space="0" w:color="auto"/>
          </w:divBdr>
          <w:divsChild>
            <w:div w:id="784619247">
              <w:marLeft w:val="0"/>
              <w:marRight w:val="0"/>
              <w:marTop w:val="0"/>
              <w:marBottom w:val="0"/>
              <w:divBdr>
                <w:top w:val="none" w:sz="0" w:space="0" w:color="auto"/>
                <w:left w:val="none" w:sz="0" w:space="0" w:color="auto"/>
                <w:bottom w:val="none" w:sz="0" w:space="0" w:color="auto"/>
                <w:right w:val="none" w:sz="0" w:space="0" w:color="auto"/>
              </w:divBdr>
              <w:divsChild>
                <w:div w:id="96596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3482">
      <w:bodyDiv w:val="1"/>
      <w:marLeft w:val="0"/>
      <w:marRight w:val="0"/>
      <w:marTop w:val="0"/>
      <w:marBottom w:val="0"/>
      <w:divBdr>
        <w:top w:val="none" w:sz="0" w:space="0" w:color="auto"/>
        <w:left w:val="none" w:sz="0" w:space="0" w:color="auto"/>
        <w:bottom w:val="none" w:sz="0" w:space="0" w:color="auto"/>
        <w:right w:val="none" w:sz="0" w:space="0" w:color="auto"/>
      </w:divBdr>
      <w:divsChild>
        <w:div w:id="823935205">
          <w:marLeft w:val="0"/>
          <w:marRight w:val="0"/>
          <w:marTop w:val="0"/>
          <w:marBottom w:val="0"/>
          <w:divBdr>
            <w:top w:val="none" w:sz="0" w:space="0" w:color="auto"/>
            <w:left w:val="none" w:sz="0" w:space="0" w:color="auto"/>
            <w:bottom w:val="none" w:sz="0" w:space="0" w:color="auto"/>
            <w:right w:val="none" w:sz="0" w:space="0" w:color="auto"/>
          </w:divBdr>
        </w:div>
        <w:div w:id="639188693">
          <w:marLeft w:val="0"/>
          <w:marRight w:val="0"/>
          <w:marTop w:val="0"/>
          <w:marBottom w:val="0"/>
          <w:divBdr>
            <w:top w:val="none" w:sz="0" w:space="0" w:color="auto"/>
            <w:left w:val="none" w:sz="0" w:space="0" w:color="auto"/>
            <w:bottom w:val="none" w:sz="0" w:space="0" w:color="auto"/>
            <w:right w:val="none" w:sz="0" w:space="0" w:color="auto"/>
          </w:divBdr>
          <w:divsChild>
            <w:div w:id="1026907010">
              <w:marLeft w:val="0"/>
              <w:marRight w:val="0"/>
              <w:marTop w:val="0"/>
              <w:marBottom w:val="0"/>
              <w:divBdr>
                <w:top w:val="none" w:sz="0" w:space="0" w:color="auto"/>
                <w:left w:val="none" w:sz="0" w:space="0" w:color="auto"/>
                <w:bottom w:val="none" w:sz="0" w:space="0" w:color="auto"/>
                <w:right w:val="none" w:sz="0" w:space="0" w:color="auto"/>
              </w:divBdr>
            </w:div>
          </w:divsChild>
        </w:div>
        <w:div w:id="115561422">
          <w:marLeft w:val="0"/>
          <w:marRight w:val="0"/>
          <w:marTop w:val="0"/>
          <w:marBottom w:val="0"/>
          <w:divBdr>
            <w:top w:val="none" w:sz="0" w:space="0" w:color="auto"/>
            <w:left w:val="none" w:sz="0" w:space="0" w:color="auto"/>
            <w:bottom w:val="none" w:sz="0" w:space="0" w:color="auto"/>
            <w:right w:val="none" w:sz="0" w:space="0" w:color="auto"/>
          </w:divBdr>
          <w:divsChild>
            <w:div w:id="1576818664">
              <w:marLeft w:val="0"/>
              <w:marRight w:val="0"/>
              <w:marTop w:val="0"/>
              <w:marBottom w:val="0"/>
              <w:divBdr>
                <w:top w:val="none" w:sz="0" w:space="0" w:color="auto"/>
                <w:left w:val="none" w:sz="0" w:space="0" w:color="auto"/>
                <w:bottom w:val="none" w:sz="0" w:space="0" w:color="auto"/>
                <w:right w:val="none" w:sz="0" w:space="0" w:color="auto"/>
              </w:divBdr>
              <w:divsChild>
                <w:div w:id="21339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823035">
          <w:marLeft w:val="0"/>
          <w:marRight w:val="0"/>
          <w:marTop w:val="0"/>
          <w:marBottom w:val="0"/>
          <w:divBdr>
            <w:top w:val="none" w:sz="0" w:space="0" w:color="auto"/>
            <w:left w:val="none" w:sz="0" w:space="0" w:color="auto"/>
            <w:bottom w:val="none" w:sz="0" w:space="0" w:color="auto"/>
            <w:right w:val="none" w:sz="0" w:space="0" w:color="auto"/>
          </w:divBdr>
          <w:divsChild>
            <w:div w:id="619919635">
              <w:marLeft w:val="0"/>
              <w:marRight w:val="0"/>
              <w:marTop w:val="0"/>
              <w:marBottom w:val="0"/>
              <w:divBdr>
                <w:top w:val="none" w:sz="0" w:space="0" w:color="auto"/>
                <w:left w:val="none" w:sz="0" w:space="0" w:color="auto"/>
                <w:bottom w:val="none" w:sz="0" w:space="0" w:color="auto"/>
                <w:right w:val="none" w:sz="0" w:space="0" w:color="auto"/>
              </w:divBdr>
            </w:div>
          </w:divsChild>
        </w:div>
        <w:div w:id="565997440">
          <w:marLeft w:val="0"/>
          <w:marRight w:val="0"/>
          <w:marTop w:val="0"/>
          <w:marBottom w:val="0"/>
          <w:divBdr>
            <w:top w:val="none" w:sz="0" w:space="0" w:color="auto"/>
            <w:left w:val="none" w:sz="0" w:space="0" w:color="auto"/>
            <w:bottom w:val="none" w:sz="0" w:space="0" w:color="auto"/>
            <w:right w:val="none" w:sz="0" w:space="0" w:color="auto"/>
          </w:divBdr>
          <w:divsChild>
            <w:div w:id="1983581773">
              <w:marLeft w:val="0"/>
              <w:marRight w:val="0"/>
              <w:marTop w:val="0"/>
              <w:marBottom w:val="0"/>
              <w:divBdr>
                <w:top w:val="none" w:sz="0" w:space="0" w:color="auto"/>
                <w:left w:val="none" w:sz="0" w:space="0" w:color="auto"/>
                <w:bottom w:val="none" w:sz="0" w:space="0" w:color="auto"/>
                <w:right w:val="none" w:sz="0" w:space="0" w:color="auto"/>
              </w:divBdr>
              <w:divsChild>
                <w:div w:id="6564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871643">
      <w:bodyDiv w:val="1"/>
      <w:marLeft w:val="0"/>
      <w:marRight w:val="0"/>
      <w:marTop w:val="0"/>
      <w:marBottom w:val="0"/>
      <w:divBdr>
        <w:top w:val="none" w:sz="0" w:space="0" w:color="auto"/>
        <w:left w:val="none" w:sz="0" w:space="0" w:color="auto"/>
        <w:bottom w:val="none" w:sz="0" w:space="0" w:color="auto"/>
        <w:right w:val="none" w:sz="0" w:space="0" w:color="auto"/>
      </w:divBdr>
      <w:divsChild>
        <w:div w:id="1875380900">
          <w:marLeft w:val="0"/>
          <w:marRight w:val="0"/>
          <w:marTop w:val="0"/>
          <w:marBottom w:val="0"/>
          <w:divBdr>
            <w:top w:val="none" w:sz="0" w:space="0" w:color="auto"/>
            <w:left w:val="none" w:sz="0" w:space="0" w:color="auto"/>
            <w:bottom w:val="none" w:sz="0" w:space="0" w:color="auto"/>
            <w:right w:val="none" w:sz="0" w:space="0" w:color="auto"/>
          </w:divBdr>
          <w:divsChild>
            <w:div w:id="2121141061">
              <w:marLeft w:val="0"/>
              <w:marRight w:val="0"/>
              <w:marTop w:val="0"/>
              <w:marBottom w:val="0"/>
              <w:divBdr>
                <w:top w:val="none" w:sz="0" w:space="0" w:color="auto"/>
                <w:left w:val="none" w:sz="0" w:space="0" w:color="auto"/>
                <w:bottom w:val="none" w:sz="0" w:space="0" w:color="auto"/>
                <w:right w:val="none" w:sz="0" w:space="0" w:color="auto"/>
              </w:divBdr>
            </w:div>
          </w:divsChild>
        </w:div>
        <w:div w:id="1809202404">
          <w:marLeft w:val="0"/>
          <w:marRight w:val="0"/>
          <w:marTop w:val="0"/>
          <w:marBottom w:val="0"/>
          <w:divBdr>
            <w:top w:val="none" w:sz="0" w:space="0" w:color="auto"/>
            <w:left w:val="none" w:sz="0" w:space="0" w:color="auto"/>
            <w:bottom w:val="none" w:sz="0" w:space="0" w:color="auto"/>
            <w:right w:val="none" w:sz="0" w:space="0" w:color="auto"/>
          </w:divBdr>
          <w:divsChild>
            <w:div w:id="893587005">
              <w:marLeft w:val="0"/>
              <w:marRight w:val="0"/>
              <w:marTop w:val="0"/>
              <w:marBottom w:val="0"/>
              <w:divBdr>
                <w:top w:val="none" w:sz="0" w:space="0" w:color="auto"/>
                <w:left w:val="none" w:sz="0" w:space="0" w:color="auto"/>
                <w:bottom w:val="none" w:sz="0" w:space="0" w:color="auto"/>
                <w:right w:val="none" w:sz="0" w:space="0" w:color="auto"/>
              </w:divBdr>
            </w:div>
            <w:div w:id="436799855">
              <w:marLeft w:val="0"/>
              <w:marRight w:val="0"/>
              <w:marTop w:val="0"/>
              <w:marBottom w:val="0"/>
              <w:divBdr>
                <w:top w:val="none" w:sz="0" w:space="0" w:color="auto"/>
                <w:left w:val="none" w:sz="0" w:space="0" w:color="auto"/>
                <w:bottom w:val="none" w:sz="0" w:space="0" w:color="auto"/>
                <w:right w:val="none" w:sz="0" w:space="0" w:color="auto"/>
              </w:divBdr>
              <w:divsChild>
                <w:div w:id="119997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223218">
          <w:marLeft w:val="0"/>
          <w:marRight w:val="0"/>
          <w:marTop w:val="0"/>
          <w:marBottom w:val="0"/>
          <w:divBdr>
            <w:top w:val="none" w:sz="0" w:space="0" w:color="auto"/>
            <w:left w:val="none" w:sz="0" w:space="0" w:color="auto"/>
            <w:bottom w:val="none" w:sz="0" w:space="0" w:color="auto"/>
            <w:right w:val="none" w:sz="0" w:space="0" w:color="auto"/>
          </w:divBdr>
          <w:divsChild>
            <w:div w:id="454325382">
              <w:marLeft w:val="0"/>
              <w:marRight w:val="0"/>
              <w:marTop w:val="0"/>
              <w:marBottom w:val="0"/>
              <w:divBdr>
                <w:top w:val="none" w:sz="0" w:space="0" w:color="auto"/>
                <w:left w:val="none" w:sz="0" w:space="0" w:color="auto"/>
                <w:bottom w:val="none" w:sz="0" w:space="0" w:color="auto"/>
                <w:right w:val="none" w:sz="0" w:space="0" w:color="auto"/>
              </w:divBdr>
              <w:divsChild>
                <w:div w:id="3944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255100">
          <w:marLeft w:val="0"/>
          <w:marRight w:val="0"/>
          <w:marTop w:val="0"/>
          <w:marBottom w:val="0"/>
          <w:divBdr>
            <w:top w:val="none" w:sz="0" w:space="0" w:color="auto"/>
            <w:left w:val="none" w:sz="0" w:space="0" w:color="auto"/>
            <w:bottom w:val="none" w:sz="0" w:space="0" w:color="auto"/>
            <w:right w:val="none" w:sz="0" w:space="0" w:color="auto"/>
          </w:divBdr>
        </w:div>
      </w:divsChild>
    </w:div>
    <w:div w:id="1602835441">
      <w:bodyDiv w:val="1"/>
      <w:marLeft w:val="0"/>
      <w:marRight w:val="0"/>
      <w:marTop w:val="0"/>
      <w:marBottom w:val="0"/>
      <w:divBdr>
        <w:top w:val="none" w:sz="0" w:space="0" w:color="auto"/>
        <w:left w:val="none" w:sz="0" w:space="0" w:color="auto"/>
        <w:bottom w:val="none" w:sz="0" w:space="0" w:color="auto"/>
        <w:right w:val="none" w:sz="0" w:space="0" w:color="auto"/>
      </w:divBdr>
    </w:div>
    <w:div w:id="2131589096">
      <w:bodyDiv w:val="1"/>
      <w:marLeft w:val="0"/>
      <w:marRight w:val="0"/>
      <w:marTop w:val="0"/>
      <w:marBottom w:val="0"/>
      <w:divBdr>
        <w:top w:val="none" w:sz="0" w:space="0" w:color="auto"/>
        <w:left w:val="none" w:sz="0" w:space="0" w:color="auto"/>
        <w:bottom w:val="none" w:sz="0" w:space="0" w:color="auto"/>
        <w:right w:val="none" w:sz="0" w:space="0" w:color="auto"/>
      </w:divBdr>
      <w:divsChild>
        <w:div w:id="1007516662">
          <w:marLeft w:val="0"/>
          <w:marRight w:val="0"/>
          <w:marTop w:val="0"/>
          <w:marBottom w:val="0"/>
          <w:divBdr>
            <w:top w:val="none" w:sz="0" w:space="0" w:color="auto"/>
            <w:left w:val="none" w:sz="0" w:space="0" w:color="auto"/>
            <w:bottom w:val="none" w:sz="0" w:space="0" w:color="auto"/>
            <w:right w:val="none" w:sz="0" w:space="0" w:color="auto"/>
          </w:divBdr>
          <w:divsChild>
            <w:div w:id="1298530843">
              <w:marLeft w:val="0"/>
              <w:marRight w:val="0"/>
              <w:marTop w:val="0"/>
              <w:marBottom w:val="0"/>
              <w:divBdr>
                <w:top w:val="none" w:sz="0" w:space="0" w:color="auto"/>
                <w:left w:val="none" w:sz="0" w:space="0" w:color="auto"/>
                <w:bottom w:val="none" w:sz="0" w:space="0" w:color="auto"/>
                <w:right w:val="none" w:sz="0" w:space="0" w:color="auto"/>
              </w:divBdr>
            </w:div>
          </w:divsChild>
        </w:div>
        <w:div w:id="286012483">
          <w:marLeft w:val="0"/>
          <w:marRight w:val="0"/>
          <w:marTop w:val="0"/>
          <w:marBottom w:val="0"/>
          <w:divBdr>
            <w:top w:val="none" w:sz="0" w:space="0" w:color="auto"/>
            <w:left w:val="none" w:sz="0" w:space="0" w:color="auto"/>
            <w:bottom w:val="none" w:sz="0" w:space="0" w:color="auto"/>
            <w:right w:val="none" w:sz="0" w:space="0" w:color="auto"/>
          </w:divBdr>
          <w:divsChild>
            <w:div w:id="663628741">
              <w:marLeft w:val="0"/>
              <w:marRight w:val="0"/>
              <w:marTop w:val="0"/>
              <w:marBottom w:val="0"/>
              <w:divBdr>
                <w:top w:val="none" w:sz="0" w:space="0" w:color="auto"/>
                <w:left w:val="none" w:sz="0" w:space="0" w:color="auto"/>
                <w:bottom w:val="none" w:sz="0" w:space="0" w:color="auto"/>
                <w:right w:val="none" w:sz="0" w:space="0" w:color="auto"/>
              </w:divBdr>
            </w:div>
            <w:div w:id="1931035680">
              <w:marLeft w:val="0"/>
              <w:marRight w:val="0"/>
              <w:marTop w:val="0"/>
              <w:marBottom w:val="0"/>
              <w:divBdr>
                <w:top w:val="none" w:sz="0" w:space="0" w:color="auto"/>
                <w:left w:val="none" w:sz="0" w:space="0" w:color="auto"/>
                <w:bottom w:val="none" w:sz="0" w:space="0" w:color="auto"/>
                <w:right w:val="none" w:sz="0" w:space="0" w:color="auto"/>
              </w:divBdr>
              <w:divsChild>
                <w:div w:id="113012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185893">
          <w:marLeft w:val="0"/>
          <w:marRight w:val="0"/>
          <w:marTop w:val="0"/>
          <w:marBottom w:val="0"/>
          <w:divBdr>
            <w:top w:val="none" w:sz="0" w:space="0" w:color="auto"/>
            <w:left w:val="none" w:sz="0" w:space="0" w:color="auto"/>
            <w:bottom w:val="none" w:sz="0" w:space="0" w:color="auto"/>
            <w:right w:val="none" w:sz="0" w:space="0" w:color="auto"/>
          </w:divBdr>
          <w:divsChild>
            <w:div w:id="855769170">
              <w:marLeft w:val="0"/>
              <w:marRight w:val="0"/>
              <w:marTop w:val="0"/>
              <w:marBottom w:val="0"/>
              <w:divBdr>
                <w:top w:val="none" w:sz="0" w:space="0" w:color="auto"/>
                <w:left w:val="none" w:sz="0" w:space="0" w:color="auto"/>
                <w:bottom w:val="none" w:sz="0" w:space="0" w:color="auto"/>
                <w:right w:val="none" w:sz="0" w:space="0" w:color="auto"/>
              </w:divBdr>
              <w:divsChild>
                <w:div w:id="1988582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737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2.gif"/><Relationship Id="rId25" Type="http://schemas.openxmlformats.org/officeDocument/2006/relationships/diagramColors" Target="diagrams/colors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diagramLayout" Target="diagrams/layout1.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diagramData" Target="diagrams/data1.xml"/><Relationship Id="rId27" Type="http://schemas.openxmlformats.org/officeDocument/2006/relationships/footer" Target="footer7.xml"/></Relationships>
</file>

<file path=word/diagrams/colors1.xml><?xml version="1.0" encoding="utf-8"?>
<dgm:colorsDef xmlns:dgm="http://schemas.openxmlformats.org/drawingml/2006/diagram" xmlns:a="http://schemas.openxmlformats.org/drawingml/2006/main" uniqueId="urn:microsoft.com/office/officeart/2005/8/colors/accent2_4">
  <dgm:title val=""/>
  <dgm:desc val=""/>
  <dgm:catLst>
    <dgm:cat type="accent2" pri="11400"/>
  </dgm:catLst>
  <dgm:styleLbl name="node0">
    <dgm:fillClrLst meth="cycle">
      <a:schemeClr val="accent2">
        <a:shade val="60000"/>
      </a:schemeClr>
    </dgm:fillClrLst>
    <dgm:linClrLst meth="repeat">
      <a:schemeClr val="lt1"/>
    </dgm:linClrLst>
    <dgm:effectClrLst/>
    <dgm:txLinClrLst/>
    <dgm:txFillClrLst/>
    <dgm:txEffectClrLst/>
  </dgm:styleLbl>
  <dgm:styleLbl name="node1">
    <dgm:fillClrLst meth="cycle">
      <a:schemeClr val="accent2">
        <a:shade val="50000"/>
      </a:schemeClr>
      <a:schemeClr val="accent2">
        <a:tint val="45000"/>
      </a:schemeClr>
    </dgm:fillClrLst>
    <dgm:linClrLst meth="repeat">
      <a:schemeClr val="lt1"/>
    </dgm:linClrLst>
    <dgm:effectClrLst/>
    <dgm:txLinClrLst/>
    <dgm:txFillClrLst/>
    <dgm:txEffectClrLst/>
  </dgm:styleLbl>
  <dgm:styleLbl name="alignNode1">
    <dgm:fillClrLst meth="cycle">
      <a:schemeClr val="accent2">
        <a:shade val="50000"/>
      </a:schemeClr>
      <a:schemeClr val="accent2">
        <a:tint val="45000"/>
      </a:schemeClr>
    </dgm:fillClrLst>
    <dgm:linClrLst meth="cycle">
      <a:schemeClr val="accent2">
        <a:shade val="50000"/>
      </a:schemeClr>
      <a:schemeClr val="accent2">
        <a:tint val="45000"/>
      </a:schemeClr>
    </dgm:linClrLst>
    <dgm:effectClrLst/>
    <dgm:txLinClrLst/>
    <dgm:txFillClrLst/>
    <dgm:txEffectClrLst/>
  </dgm:styleLbl>
  <dgm:styleLbl name="lnNode1">
    <dgm:fillClrLst meth="cycle">
      <a:schemeClr val="accent2">
        <a:shade val="50000"/>
      </a:schemeClr>
      <a:schemeClr val="accent2">
        <a:tint val="45000"/>
      </a:schemeClr>
    </dgm:fillClrLst>
    <dgm:linClrLst meth="repeat">
      <a:schemeClr val="lt1"/>
    </dgm:linClrLst>
    <dgm:effectClrLst/>
    <dgm:txLinClrLst/>
    <dgm:txFillClrLst/>
    <dgm:txEffectClrLst/>
  </dgm:styleLbl>
  <dgm:styleLbl name="vennNode1">
    <dgm:fillClrLst meth="cycle">
      <a:schemeClr val="accent2">
        <a:shade val="80000"/>
        <a:alpha val="50000"/>
      </a:schemeClr>
      <a:schemeClr val="accent2">
        <a:tint val="45000"/>
        <a:alpha val="50000"/>
      </a:schemeClr>
    </dgm:fillClrLst>
    <dgm:linClrLst meth="repeat">
      <a:schemeClr val="lt1"/>
    </dgm:linClrLst>
    <dgm:effectClrLst/>
    <dgm:txLinClrLst/>
    <dgm:txFillClrLst/>
    <dgm:txEffectClrLst/>
  </dgm:styleLbl>
  <dgm:styleLbl name="node2">
    <dgm:fillClrLst>
      <a:schemeClr val="accent2">
        <a:shade val="80000"/>
      </a:schemeClr>
    </dgm:fillClrLst>
    <dgm:linClrLst meth="repeat">
      <a:schemeClr val="lt1"/>
    </dgm:linClrLst>
    <dgm:effectClrLst/>
    <dgm:txLinClrLst/>
    <dgm:txFillClrLst/>
    <dgm:txEffectClrLst/>
  </dgm:styleLbl>
  <dgm:styleLbl name="node3">
    <dgm:fillClrLst>
      <a:schemeClr val="accent2">
        <a:tint val="99000"/>
      </a:schemeClr>
    </dgm:fillClrLst>
    <dgm:linClrLst meth="repeat">
      <a:schemeClr val="lt1"/>
    </dgm:linClrLst>
    <dgm:effectClrLst/>
    <dgm:txLinClrLst/>
    <dgm:txFillClrLst/>
    <dgm:txEffectClrLst/>
  </dgm:styleLbl>
  <dgm:styleLbl name="node4">
    <dgm:fillClrLst>
      <a:schemeClr val="accent2">
        <a:tint val="70000"/>
      </a:schemeClr>
    </dgm:fillClrLst>
    <dgm:linClrLst meth="repeat">
      <a:schemeClr val="lt1"/>
    </dgm:linClrLst>
    <dgm:effectClrLst/>
    <dgm:txLinClrLst/>
    <dgm:txFillClrLst/>
    <dgm:txEffectClrLst/>
  </dgm:styleLbl>
  <dgm:styleLbl name="fgImgPlace1">
    <dgm:fillClrLst>
      <a:schemeClr val="accent2">
        <a:tint val="50000"/>
      </a:schemeClr>
      <a:schemeClr val="accent2">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2">
        <a:shade val="90000"/>
      </a:schemeClr>
      <a:schemeClr val="accent2">
        <a:tint val="50000"/>
      </a:schemeClr>
    </dgm:fillClrLst>
    <dgm:linClrLst meth="cycle">
      <a:schemeClr val="accent2">
        <a:shade val="90000"/>
      </a:schemeClr>
      <a:schemeClr val="accent2">
        <a:tint val="50000"/>
      </a:schemeClr>
    </dgm:linClrLst>
    <dgm:effectClrLst/>
    <dgm:txLinClrLst/>
    <dgm:txFillClrLst/>
    <dgm:txEffectClrLst/>
  </dgm:styleLbl>
  <dgm:styleLbl name="fgSibTrans2D1">
    <dgm:fillClrLst meth="cycle">
      <a:schemeClr val="accent2">
        <a:shade val="90000"/>
      </a:schemeClr>
      <a:schemeClr val="accent2">
        <a:tint val="50000"/>
      </a:schemeClr>
    </dgm:fillClrLst>
    <dgm:linClrLst meth="cycle">
      <a:schemeClr val="accent2">
        <a:shade val="90000"/>
      </a:schemeClr>
      <a:schemeClr val="accent2">
        <a:tint val="50000"/>
      </a:schemeClr>
    </dgm:linClrLst>
    <dgm:effectClrLst/>
    <dgm:txLinClrLst/>
    <dgm:txFillClrLst/>
    <dgm:txEffectClrLst/>
  </dgm:styleLbl>
  <dgm:styleLbl name="bgSibTrans2D1">
    <dgm:fillClrLst meth="cycle">
      <a:schemeClr val="accent2">
        <a:shade val="90000"/>
      </a:schemeClr>
      <a:schemeClr val="accent2">
        <a:tint val="50000"/>
      </a:schemeClr>
    </dgm:fillClrLst>
    <dgm:linClrLst meth="cycle">
      <a:schemeClr val="accent2">
        <a:shade val="90000"/>
      </a:schemeClr>
      <a:schemeClr val="accent2">
        <a:tint val="50000"/>
      </a:schemeClr>
    </dgm:linClrLst>
    <dgm:effectClrLst/>
    <dgm:txLinClrLst/>
    <dgm:txFillClrLst/>
    <dgm:txEffectClrLst/>
  </dgm:styleLbl>
  <dgm:styleLbl name="sibTrans1D1">
    <dgm:fillClrLst meth="cycle">
      <a:schemeClr val="accent2">
        <a:shade val="90000"/>
      </a:schemeClr>
      <a:schemeClr val="accent2">
        <a:tint val="50000"/>
      </a:schemeClr>
    </dgm:fillClrLst>
    <dgm:linClrLst meth="cycle">
      <a:schemeClr val="accent2">
        <a:shade val="90000"/>
      </a:schemeClr>
      <a:schemeClr val="accent2">
        <a:tint val="5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shade val="80000"/>
      </a:schemeClr>
    </dgm:fillClrLst>
    <dgm:linClrLst meth="repeat">
      <a:schemeClr val="lt1"/>
    </dgm:linClrLst>
    <dgm:effectClrLst/>
    <dgm:txLinClrLst/>
    <dgm:txFillClrLst/>
    <dgm:txEffectClrLst/>
  </dgm:styleLbl>
  <dgm:styleLbl name="asst1">
    <dgm:fillClrLst meth="repeat">
      <a:schemeClr val="accent2">
        <a:shade val="80000"/>
      </a:schemeClr>
    </dgm:fillClrLst>
    <dgm:linClrLst meth="repeat">
      <a:schemeClr val="lt1"/>
    </dgm:linClrLst>
    <dgm:effectClrLst/>
    <dgm:txLinClrLst/>
    <dgm:txFillClrLst/>
    <dgm:txEffectClrLst/>
  </dgm:styleLbl>
  <dgm:styleLbl name="asst2">
    <dgm:fillClrLst>
      <a:schemeClr val="accent2">
        <a:tint val="90000"/>
      </a:schemeClr>
    </dgm:fillClrLst>
    <dgm:linClrLst meth="repeat">
      <a:schemeClr val="lt1"/>
    </dgm:linClrLst>
    <dgm:effectClrLst/>
    <dgm:txLinClrLst/>
    <dgm:txFillClrLst/>
    <dgm:txEffectClrLst/>
  </dgm:styleLbl>
  <dgm:styleLbl name="asst3">
    <dgm:fillClrLst>
      <a:schemeClr val="accent2">
        <a:tint val="70000"/>
      </a:schemeClr>
    </dgm:fillClrLst>
    <dgm:linClrLst meth="repeat">
      <a:schemeClr val="lt1"/>
    </dgm:linClrLst>
    <dgm:effectClrLst/>
    <dgm:txLinClrLst/>
    <dgm:txFillClrLst/>
    <dgm:txEffectClrLst/>
  </dgm:styleLbl>
  <dgm:styleLbl name="asst4">
    <dgm:fillClrLst>
      <a:schemeClr val="accent2">
        <a:tint val="50000"/>
      </a:schemeClr>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shade val="80000"/>
      </a:schemeClr>
    </dgm:linClrLst>
    <dgm:effectClrLst/>
    <dgm:txLinClrLst/>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dk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2">
        <a:tint val="90000"/>
      </a:schemeClr>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2">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2">
        <a:shade val="50000"/>
      </a:schemeClr>
      <a:schemeClr val="accent2">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2">
        <a:shade val="50000"/>
      </a:schemeClr>
      <a:schemeClr val="accent2">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2">
        <a:shade val="50000"/>
      </a:schemeClr>
      <a:schemeClr val="accent2">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2">
        <a:shade val="50000"/>
      </a:schemeClr>
      <a:schemeClr val="accent2">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2">
        <a:shade val="50000"/>
      </a:schemeClr>
      <a:schemeClr val="accent2">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55000"/>
      </a:schemeClr>
    </dgm:fillClrLst>
    <dgm:linClrLst meth="repeat">
      <a:schemeClr val="accent2">
        <a:alpha val="90000"/>
        <a:tint val="55000"/>
      </a:schemeClr>
    </dgm:linClrLst>
    <dgm:effectClrLst/>
    <dgm:txLinClrLst/>
    <dgm:txFillClrLst meth="repeat">
      <a:schemeClr val="dk1"/>
    </dgm:txFillClrLst>
    <dgm:txEffectClrLst/>
  </dgm:styleLbl>
  <dgm:styleLbl name="alignAccFollowNode1">
    <dgm:fillClrLst meth="repeat">
      <a:schemeClr val="accent2">
        <a:alpha val="90000"/>
        <a:tint val="55000"/>
      </a:schemeClr>
    </dgm:fillClrLst>
    <dgm:linClrLst meth="repeat">
      <a:schemeClr val="accent2">
        <a:alpha val="90000"/>
        <a:tint val="55000"/>
      </a:schemeClr>
    </dgm:linClrLst>
    <dgm:effectClrLst/>
    <dgm:txLinClrLst/>
    <dgm:txFillClrLst meth="repeat">
      <a:schemeClr val="dk1"/>
    </dgm:txFillClrLst>
    <dgm:txEffectClrLst/>
  </dgm:styleLbl>
  <dgm:styleLbl name="bgAccFollowNode1">
    <dgm:fillClrLst meth="repeat">
      <a:schemeClr val="accent2">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50000"/>
      </a:schemeClr>
    </dgm:linClrLst>
    <dgm:effectClrLst/>
    <dgm:txLinClrLst/>
    <dgm:txFillClrLst meth="repeat">
      <a:schemeClr val="dk1"/>
    </dgm:txFillClrLst>
    <dgm:txEffectClrLst/>
  </dgm:styleLbl>
  <dgm:styleLbl name="bgShp">
    <dgm:fillClrLst meth="repeat">
      <a:schemeClr val="accent2">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55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5FD523B-C1F0-4B05-B392-0CEDA9AB136B}" type="doc">
      <dgm:prSet loTypeId="urn:microsoft.com/office/officeart/2005/8/layout/orgChart1" loCatId="hierarchy" qsTypeId="urn:microsoft.com/office/officeart/2005/8/quickstyle/simple1" qsCatId="simple" csTypeId="urn:microsoft.com/office/officeart/2005/8/colors/accent2_4" csCatId="accent2" phldr="1"/>
      <dgm:spPr/>
      <dgm:t>
        <a:bodyPr/>
        <a:lstStyle/>
        <a:p>
          <a:endParaRPr lang="en-US"/>
        </a:p>
      </dgm:t>
    </dgm:pt>
    <dgm:pt modelId="{B6F23487-CBB0-48AC-8D99-D4B3EB78CF71}">
      <dgm:prSet phldrT="[Κείμενο]"/>
      <dgm:spPr/>
      <dgm:t>
        <a:bodyPr/>
        <a:lstStyle/>
        <a:p>
          <a:r>
            <a:rPr lang="el-GR"/>
            <a:t>Φώτης</a:t>
          </a:r>
          <a:endParaRPr lang="en-US"/>
        </a:p>
      </dgm:t>
    </dgm:pt>
    <dgm:pt modelId="{7BDD336E-1D8A-4740-AF75-3A74008A0768}" type="parTrans" cxnId="{6726C1BA-91A7-474B-B2E8-040BE5E62E6C}">
      <dgm:prSet/>
      <dgm:spPr/>
      <dgm:t>
        <a:bodyPr/>
        <a:lstStyle/>
        <a:p>
          <a:endParaRPr lang="en-US"/>
        </a:p>
      </dgm:t>
    </dgm:pt>
    <dgm:pt modelId="{CCF60938-6D6F-4EFA-AF1C-7BE3F9C45341}" type="sibTrans" cxnId="{6726C1BA-91A7-474B-B2E8-040BE5E62E6C}">
      <dgm:prSet/>
      <dgm:spPr/>
      <dgm:t>
        <a:bodyPr/>
        <a:lstStyle/>
        <a:p>
          <a:endParaRPr lang="en-US"/>
        </a:p>
      </dgm:t>
    </dgm:pt>
    <dgm:pt modelId="{6E75F421-12A8-4E69-840E-5F6EF3A8AB15}" type="asst">
      <dgm:prSet phldrT="[Κείμενο]"/>
      <dgm:spPr/>
      <dgm:t>
        <a:bodyPr/>
        <a:lstStyle/>
        <a:p>
          <a:r>
            <a:rPr lang="el-GR"/>
            <a:t>Νίκη</a:t>
          </a:r>
          <a:endParaRPr lang="en-US"/>
        </a:p>
      </dgm:t>
    </dgm:pt>
    <dgm:pt modelId="{2B9075BA-8A3D-4005-B588-A89E12C8165D}" type="parTrans" cxnId="{80A2D700-5DB1-48E3-9C6C-DBF59D0F4F45}">
      <dgm:prSet/>
      <dgm:spPr/>
      <dgm:t>
        <a:bodyPr/>
        <a:lstStyle/>
        <a:p>
          <a:endParaRPr lang="en-US"/>
        </a:p>
      </dgm:t>
    </dgm:pt>
    <dgm:pt modelId="{2F39F23C-A0ED-49D1-94AB-AEC79E85FC9B}" type="sibTrans" cxnId="{80A2D700-5DB1-48E3-9C6C-DBF59D0F4F45}">
      <dgm:prSet/>
      <dgm:spPr/>
      <dgm:t>
        <a:bodyPr/>
        <a:lstStyle/>
        <a:p>
          <a:endParaRPr lang="en-US"/>
        </a:p>
      </dgm:t>
    </dgm:pt>
    <dgm:pt modelId="{54225AAE-6940-4C25-9E9B-F707D2B435C0}">
      <dgm:prSet phldrT="[Κείμενο]"/>
      <dgm:spPr/>
      <dgm:t>
        <a:bodyPr/>
        <a:lstStyle/>
        <a:p>
          <a:r>
            <a:rPr lang="el-GR"/>
            <a:t>Βασίλης</a:t>
          </a:r>
          <a:endParaRPr lang="en-US"/>
        </a:p>
      </dgm:t>
    </dgm:pt>
    <dgm:pt modelId="{3F43A6AD-9F30-4146-94FE-96F8911D3137}" type="parTrans" cxnId="{3D26F16A-2A24-4B9F-9702-0CF455EC762A}">
      <dgm:prSet/>
      <dgm:spPr/>
      <dgm:t>
        <a:bodyPr/>
        <a:lstStyle/>
        <a:p>
          <a:endParaRPr lang="en-US"/>
        </a:p>
      </dgm:t>
    </dgm:pt>
    <dgm:pt modelId="{B6CC32D7-1CCA-42D2-AEB1-1547FC985BD0}" type="sibTrans" cxnId="{3D26F16A-2A24-4B9F-9702-0CF455EC762A}">
      <dgm:prSet/>
      <dgm:spPr/>
      <dgm:t>
        <a:bodyPr/>
        <a:lstStyle/>
        <a:p>
          <a:endParaRPr lang="en-US"/>
        </a:p>
      </dgm:t>
    </dgm:pt>
    <dgm:pt modelId="{BCCC210D-62A8-47B9-8871-ABEEBABD5FEF}">
      <dgm:prSet phldrT="[Κείμενο]"/>
      <dgm:spPr/>
      <dgm:t>
        <a:bodyPr/>
        <a:lstStyle/>
        <a:p>
          <a:r>
            <a:rPr lang="el-GR"/>
            <a:t>Εύη</a:t>
          </a:r>
          <a:endParaRPr lang="en-US"/>
        </a:p>
      </dgm:t>
    </dgm:pt>
    <dgm:pt modelId="{F7FAFD42-BEA9-47A3-A8B4-18651F2A2260}" type="parTrans" cxnId="{8E46F29C-33DF-4909-8CC4-58C9AF14CCE6}">
      <dgm:prSet/>
      <dgm:spPr/>
      <dgm:t>
        <a:bodyPr/>
        <a:lstStyle/>
        <a:p>
          <a:endParaRPr lang="en-US"/>
        </a:p>
      </dgm:t>
    </dgm:pt>
    <dgm:pt modelId="{F237B6C1-9B31-4A5D-AE7E-20885B62F525}" type="sibTrans" cxnId="{8E46F29C-33DF-4909-8CC4-58C9AF14CCE6}">
      <dgm:prSet/>
      <dgm:spPr/>
      <dgm:t>
        <a:bodyPr/>
        <a:lstStyle/>
        <a:p>
          <a:endParaRPr lang="en-US"/>
        </a:p>
      </dgm:t>
    </dgm:pt>
    <dgm:pt modelId="{C31922C0-566A-4195-B079-77EBC4E81C54}">
      <dgm:prSet phldrT="[Κείμενο]"/>
      <dgm:spPr/>
      <dgm:t>
        <a:bodyPr/>
        <a:lstStyle/>
        <a:p>
          <a:r>
            <a:rPr lang="el-GR"/>
            <a:t>Άννα</a:t>
          </a:r>
          <a:endParaRPr lang="en-US"/>
        </a:p>
      </dgm:t>
    </dgm:pt>
    <dgm:pt modelId="{8FA97088-4651-41B2-8F99-0BC51509B46A}" type="parTrans" cxnId="{8EBF38F7-F0CF-49E0-B59B-917E579975BA}">
      <dgm:prSet/>
      <dgm:spPr/>
      <dgm:t>
        <a:bodyPr/>
        <a:lstStyle/>
        <a:p>
          <a:endParaRPr lang="en-US"/>
        </a:p>
      </dgm:t>
    </dgm:pt>
    <dgm:pt modelId="{CABF3BC8-147E-42C8-B60E-729EB26289A7}" type="sibTrans" cxnId="{8EBF38F7-F0CF-49E0-B59B-917E579975BA}">
      <dgm:prSet/>
      <dgm:spPr/>
      <dgm:t>
        <a:bodyPr/>
        <a:lstStyle/>
        <a:p>
          <a:endParaRPr lang="en-US"/>
        </a:p>
      </dgm:t>
    </dgm:pt>
    <dgm:pt modelId="{58FCBFB8-2FE9-4FC3-A45E-302FFDFE9FD3}" type="pres">
      <dgm:prSet presAssocID="{B5FD523B-C1F0-4B05-B392-0CEDA9AB136B}" presName="hierChild1" presStyleCnt="0">
        <dgm:presLayoutVars>
          <dgm:orgChart val="1"/>
          <dgm:chPref val="1"/>
          <dgm:dir/>
          <dgm:animOne val="branch"/>
          <dgm:animLvl val="lvl"/>
          <dgm:resizeHandles/>
        </dgm:presLayoutVars>
      </dgm:prSet>
      <dgm:spPr/>
      <dgm:t>
        <a:bodyPr/>
        <a:lstStyle/>
        <a:p>
          <a:endParaRPr lang="en-US"/>
        </a:p>
      </dgm:t>
    </dgm:pt>
    <dgm:pt modelId="{C7BA3BB4-C28C-4077-A6E4-46BF35F4E026}" type="pres">
      <dgm:prSet presAssocID="{B6F23487-CBB0-48AC-8D99-D4B3EB78CF71}" presName="hierRoot1" presStyleCnt="0">
        <dgm:presLayoutVars>
          <dgm:hierBranch val="init"/>
        </dgm:presLayoutVars>
      </dgm:prSet>
      <dgm:spPr/>
    </dgm:pt>
    <dgm:pt modelId="{866164D9-9A06-4D36-A1B4-F79C2C79282B}" type="pres">
      <dgm:prSet presAssocID="{B6F23487-CBB0-48AC-8D99-D4B3EB78CF71}" presName="rootComposite1" presStyleCnt="0"/>
      <dgm:spPr/>
    </dgm:pt>
    <dgm:pt modelId="{4A8AE6BE-731C-4002-A363-AEEAFAFF5086}" type="pres">
      <dgm:prSet presAssocID="{B6F23487-CBB0-48AC-8D99-D4B3EB78CF71}" presName="rootText1" presStyleLbl="node0" presStyleIdx="0" presStyleCnt="1">
        <dgm:presLayoutVars>
          <dgm:chPref val="3"/>
        </dgm:presLayoutVars>
      </dgm:prSet>
      <dgm:spPr/>
      <dgm:t>
        <a:bodyPr/>
        <a:lstStyle/>
        <a:p>
          <a:endParaRPr lang="en-US"/>
        </a:p>
      </dgm:t>
    </dgm:pt>
    <dgm:pt modelId="{3FDBAB16-88A0-4CB6-824D-3E50DC4AE987}" type="pres">
      <dgm:prSet presAssocID="{B6F23487-CBB0-48AC-8D99-D4B3EB78CF71}" presName="rootConnector1" presStyleLbl="node1" presStyleIdx="0" presStyleCnt="0"/>
      <dgm:spPr/>
      <dgm:t>
        <a:bodyPr/>
        <a:lstStyle/>
        <a:p>
          <a:endParaRPr lang="en-US"/>
        </a:p>
      </dgm:t>
    </dgm:pt>
    <dgm:pt modelId="{0C52A813-C25E-4E13-AC45-089E116FD496}" type="pres">
      <dgm:prSet presAssocID="{B6F23487-CBB0-48AC-8D99-D4B3EB78CF71}" presName="hierChild2" presStyleCnt="0"/>
      <dgm:spPr/>
    </dgm:pt>
    <dgm:pt modelId="{0F96F00E-1630-4112-89B3-D99D0E94ECF5}" type="pres">
      <dgm:prSet presAssocID="{3F43A6AD-9F30-4146-94FE-96F8911D3137}" presName="Name37" presStyleLbl="parChTrans1D2" presStyleIdx="0" presStyleCnt="4"/>
      <dgm:spPr/>
      <dgm:t>
        <a:bodyPr/>
        <a:lstStyle/>
        <a:p>
          <a:endParaRPr lang="en-US"/>
        </a:p>
      </dgm:t>
    </dgm:pt>
    <dgm:pt modelId="{3A6C097B-8C11-48C1-8547-F35D778B87C9}" type="pres">
      <dgm:prSet presAssocID="{54225AAE-6940-4C25-9E9B-F707D2B435C0}" presName="hierRoot2" presStyleCnt="0">
        <dgm:presLayoutVars>
          <dgm:hierBranch val="init"/>
        </dgm:presLayoutVars>
      </dgm:prSet>
      <dgm:spPr/>
    </dgm:pt>
    <dgm:pt modelId="{733B8D7A-19D0-46AA-8E93-12255C8E6065}" type="pres">
      <dgm:prSet presAssocID="{54225AAE-6940-4C25-9E9B-F707D2B435C0}" presName="rootComposite" presStyleCnt="0"/>
      <dgm:spPr/>
    </dgm:pt>
    <dgm:pt modelId="{1F658A97-A4EA-4252-8DDD-663F41EEA272}" type="pres">
      <dgm:prSet presAssocID="{54225AAE-6940-4C25-9E9B-F707D2B435C0}" presName="rootText" presStyleLbl="node2" presStyleIdx="0" presStyleCnt="3">
        <dgm:presLayoutVars>
          <dgm:chPref val="3"/>
        </dgm:presLayoutVars>
      </dgm:prSet>
      <dgm:spPr/>
      <dgm:t>
        <a:bodyPr/>
        <a:lstStyle/>
        <a:p>
          <a:endParaRPr lang="en-US"/>
        </a:p>
      </dgm:t>
    </dgm:pt>
    <dgm:pt modelId="{65A55931-7B1F-4DC3-A832-76CC0DE7C550}" type="pres">
      <dgm:prSet presAssocID="{54225AAE-6940-4C25-9E9B-F707D2B435C0}" presName="rootConnector" presStyleLbl="node2" presStyleIdx="0" presStyleCnt="3"/>
      <dgm:spPr/>
      <dgm:t>
        <a:bodyPr/>
        <a:lstStyle/>
        <a:p>
          <a:endParaRPr lang="en-US"/>
        </a:p>
      </dgm:t>
    </dgm:pt>
    <dgm:pt modelId="{7DC82615-3A65-421D-A5C7-1818BC37792F}" type="pres">
      <dgm:prSet presAssocID="{54225AAE-6940-4C25-9E9B-F707D2B435C0}" presName="hierChild4" presStyleCnt="0"/>
      <dgm:spPr/>
    </dgm:pt>
    <dgm:pt modelId="{2B88B424-0A92-4514-A895-C563918FBDFA}" type="pres">
      <dgm:prSet presAssocID="{54225AAE-6940-4C25-9E9B-F707D2B435C0}" presName="hierChild5" presStyleCnt="0"/>
      <dgm:spPr/>
    </dgm:pt>
    <dgm:pt modelId="{17D6E9D5-4759-4214-910C-4D9E7AEA1129}" type="pres">
      <dgm:prSet presAssocID="{F7FAFD42-BEA9-47A3-A8B4-18651F2A2260}" presName="Name37" presStyleLbl="parChTrans1D2" presStyleIdx="1" presStyleCnt="4"/>
      <dgm:spPr/>
      <dgm:t>
        <a:bodyPr/>
        <a:lstStyle/>
        <a:p>
          <a:endParaRPr lang="en-US"/>
        </a:p>
      </dgm:t>
    </dgm:pt>
    <dgm:pt modelId="{BDFE307E-35C1-4893-B305-56D3A969483F}" type="pres">
      <dgm:prSet presAssocID="{BCCC210D-62A8-47B9-8871-ABEEBABD5FEF}" presName="hierRoot2" presStyleCnt="0">
        <dgm:presLayoutVars>
          <dgm:hierBranch val="init"/>
        </dgm:presLayoutVars>
      </dgm:prSet>
      <dgm:spPr/>
    </dgm:pt>
    <dgm:pt modelId="{4E776440-6213-47EA-A9E7-79799FFDEFB3}" type="pres">
      <dgm:prSet presAssocID="{BCCC210D-62A8-47B9-8871-ABEEBABD5FEF}" presName="rootComposite" presStyleCnt="0"/>
      <dgm:spPr/>
    </dgm:pt>
    <dgm:pt modelId="{7E7C6E93-FD00-41F0-9C83-0487EBEEBEE2}" type="pres">
      <dgm:prSet presAssocID="{BCCC210D-62A8-47B9-8871-ABEEBABD5FEF}" presName="rootText" presStyleLbl="node2" presStyleIdx="1" presStyleCnt="3">
        <dgm:presLayoutVars>
          <dgm:chPref val="3"/>
        </dgm:presLayoutVars>
      </dgm:prSet>
      <dgm:spPr/>
      <dgm:t>
        <a:bodyPr/>
        <a:lstStyle/>
        <a:p>
          <a:endParaRPr lang="en-US"/>
        </a:p>
      </dgm:t>
    </dgm:pt>
    <dgm:pt modelId="{A20BE774-2FED-4015-9124-17260C28B4BE}" type="pres">
      <dgm:prSet presAssocID="{BCCC210D-62A8-47B9-8871-ABEEBABD5FEF}" presName="rootConnector" presStyleLbl="node2" presStyleIdx="1" presStyleCnt="3"/>
      <dgm:spPr/>
      <dgm:t>
        <a:bodyPr/>
        <a:lstStyle/>
        <a:p>
          <a:endParaRPr lang="en-US"/>
        </a:p>
      </dgm:t>
    </dgm:pt>
    <dgm:pt modelId="{AF49D98E-7BAD-42EB-BE52-0F9634B06522}" type="pres">
      <dgm:prSet presAssocID="{BCCC210D-62A8-47B9-8871-ABEEBABD5FEF}" presName="hierChild4" presStyleCnt="0"/>
      <dgm:spPr/>
    </dgm:pt>
    <dgm:pt modelId="{6A573D93-4579-4000-8DBB-D00244F000B7}" type="pres">
      <dgm:prSet presAssocID="{BCCC210D-62A8-47B9-8871-ABEEBABD5FEF}" presName="hierChild5" presStyleCnt="0"/>
      <dgm:spPr/>
    </dgm:pt>
    <dgm:pt modelId="{30BA7F84-C251-4A75-BFF2-44316E496835}" type="pres">
      <dgm:prSet presAssocID="{8FA97088-4651-41B2-8F99-0BC51509B46A}" presName="Name37" presStyleLbl="parChTrans1D2" presStyleIdx="2" presStyleCnt="4"/>
      <dgm:spPr/>
      <dgm:t>
        <a:bodyPr/>
        <a:lstStyle/>
        <a:p>
          <a:endParaRPr lang="en-US"/>
        </a:p>
      </dgm:t>
    </dgm:pt>
    <dgm:pt modelId="{A39D49C6-05BD-42AF-AED5-2EFA39D2943B}" type="pres">
      <dgm:prSet presAssocID="{C31922C0-566A-4195-B079-77EBC4E81C54}" presName="hierRoot2" presStyleCnt="0">
        <dgm:presLayoutVars>
          <dgm:hierBranch val="init"/>
        </dgm:presLayoutVars>
      </dgm:prSet>
      <dgm:spPr/>
    </dgm:pt>
    <dgm:pt modelId="{7B4B22FC-C41E-4B80-8D06-2C689867020F}" type="pres">
      <dgm:prSet presAssocID="{C31922C0-566A-4195-B079-77EBC4E81C54}" presName="rootComposite" presStyleCnt="0"/>
      <dgm:spPr/>
    </dgm:pt>
    <dgm:pt modelId="{576AD367-4194-4A5C-8F19-EA57E1A5A240}" type="pres">
      <dgm:prSet presAssocID="{C31922C0-566A-4195-B079-77EBC4E81C54}" presName="rootText" presStyleLbl="node2" presStyleIdx="2" presStyleCnt="3">
        <dgm:presLayoutVars>
          <dgm:chPref val="3"/>
        </dgm:presLayoutVars>
      </dgm:prSet>
      <dgm:spPr/>
      <dgm:t>
        <a:bodyPr/>
        <a:lstStyle/>
        <a:p>
          <a:endParaRPr lang="en-US"/>
        </a:p>
      </dgm:t>
    </dgm:pt>
    <dgm:pt modelId="{4D840AA5-1DE4-4904-87BA-6A3313B3D60A}" type="pres">
      <dgm:prSet presAssocID="{C31922C0-566A-4195-B079-77EBC4E81C54}" presName="rootConnector" presStyleLbl="node2" presStyleIdx="2" presStyleCnt="3"/>
      <dgm:spPr/>
      <dgm:t>
        <a:bodyPr/>
        <a:lstStyle/>
        <a:p>
          <a:endParaRPr lang="en-US"/>
        </a:p>
      </dgm:t>
    </dgm:pt>
    <dgm:pt modelId="{8A79EE1D-FE85-453F-9AE8-DCF2BC4C184A}" type="pres">
      <dgm:prSet presAssocID="{C31922C0-566A-4195-B079-77EBC4E81C54}" presName="hierChild4" presStyleCnt="0"/>
      <dgm:spPr/>
    </dgm:pt>
    <dgm:pt modelId="{2DEB107C-4660-44A6-8BA0-7B38998667B4}" type="pres">
      <dgm:prSet presAssocID="{C31922C0-566A-4195-B079-77EBC4E81C54}" presName="hierChild5" presStyleCnt="0"/>
      <dgm:spPr/>
    </dgm:pt>
    <dgm:pt modelId="{F53896DE-5AB5-49BA-9AE0-AFAED5FF29DC}" type="pres">
      <dgm:prSet presAssocID="{B6F23487-CBB0-48AC-8D99-D4B3EB78CF71}" presName="hierChild3" presStyleCnt="0"/>
      <dgm:spPr/>
    </dgm:pt>
    <dgm:pt modelId="{7E449F99-D922-42B3-9A5D-659BBEBED330}" type="pres">
      <dgm:prSet presAssocID="{2B9075BA-8A3D-4005-B588-A89E12C8165D}" presName="Name111" presStyleLbl="parChTrans1D2" presStyleIdx="3" presStyleCnt="4"/>
      <dgm:spPr/>
      <dgm:t>
        <a:bodyPr/>
        <a:lstStyle/>
        <a:p>
          <a:endParaRPr lang="en-US"/>
        </a:p>
      </dgm:t>
    </dgm:pt>
    <dgm:pt modelId="{64F996F2-E839-4194-AE48-ABB47ECD4D6E}" type="pres">
      <dgm:prSet presAssocID="{6E75F421-12A8-4E69-840E-5F6EF3A8AB15}" presName="hierRoot3" presStyleCnt="0">
        <dgm:presLayoutVars>
          <dgm:hierBranch val="init"/>
        </dgm:presLayoutVars>
      </dgm:prSet>
      <dgm:spPr/>
    </dgm:pt>
    <dgm:pt modelId="{CDFCA496-E063-4FE9-B14D-B0FF2D8DCCEA}" type="pres">
      <dgm:prSet presAssocID="{6E75F421-12A8-4E69-840E-5F6EF3A8AB15}" presName="rootComposite3" presStyleCnt="0"/>
      <dgm:spPr/>
    </dgm:pt>
    <dgm:pt modelId="{E4476F81-88D8-4ADA-9DAD-51AC37FEBF84}" type="pres">
      <dgm:prSet presAssocID="{6E75F421-12A8-4E69-840E-5F6EF3A8AB15}" presName="rootText3" presStyleLbl="asst1" presStyleIdx="0" presStyleCnt="1">
        <dgm:presLayoutVars>
          <dgm:chPref val="3"/>
        </dgm:presLayoutVars>
      </dgm:prSet>
      <dgm:spPr/>
      <dgm:t>
        <a:bodyPr/>
        <a:lstStyle/>
        <a:p>
          <a:endParaRPr lang="en-US"/>
        </a:p>
      </dgm:t>
    </dgm:pt>
    <dgm:pt modelId="{E3C3AA11-AA16-42BC-BC63-C8AE24012ED2}" type="pres">
      <dgm:prSet presAssocID="{6E75F421-12A8-4E69-840E-5F6EF3A8AB15}" presName="rootConnector3" presStyleLbl="asst1" presStyleIdx="0" presStyleCnt="1"/>
      <dgm:spPr/>
      <dgm:t>
        <a:bodyPr/>
        <a:lstStyle/>
        <a:p>
          <a:endParaRPr lang="en-US"/>
        </a:p>
      </dgm:t>
    </dgm:pt>
    <dgm:pt modelId="{5D91BC77-50A0-4C29-948C-3197D8AB4EAC}" type="pres">
      <dgm:prSet presAssocID="{6E75F421-12A8-4E69-840E-5F6EF3A8AB15}" presName="hierChild6" presStyleCnt="0"/>
      <dgm:spPr/>
    </dgm:pt>
    <dgm:pt modelId="{5DBD287A-BF1A-4E27-B865-4E5CB326DF7C}" type="pres">
      <dgm:prSet presAssocID="{6E75F421-12A8-4E69-840E-5F6EF3A8AB15}" presName="hierChild7" presStyleCnt="0"/>
      <dgm:spPr/>
    </dgm:pt>
  </dgm:ptLst>
  <dgm:cxnLst>
    <dgm:cxn modelId="{AA6D6028-FBC6-4E11-A40E-43EAF5D04B21}" type="presOf" srcId="{8FA97088-4651-41B2-8F99-0BC51509B46A}" destId="{30BA7F84-C251-4A75-BFF2-44316E496835}" srcOrd="0" destOrd="0" presId="urn:microsoft.com/office/officeart/2005/8/layout/orgChart1"/>
    <dgm:cxn modelId="{79DAD243-8F5C-4117-9F00-D46518130C63}" type="presOf" srcId="{54225AAE-6940-4C25-9E9B-F707D2B435C0}" destId="{1F658A97-A4EA-4252-8DDD-663F41EEA272}" srcOrd="0" destOrd="0" presId="urn:microsoft.com/office/officeart/2005/8/layout/orgChart1"/>
    <dgm:cxn modelId="{80A2D700-5DB1-48E3-9C6C-DBF59D0F4F45}" srcId="{B6F23487-CBB0-48AC-8D99-D4B3EB78CF71}" destId="{6E75F421-12A8-4E69-840E-5F6EF3A8AB15}" srcOrd="0" destOrd="0" parTransId="{2B9075BA-8A3D-4005-B588-A89E12C8165D}" sibTransId="{2F39F23C-A0ED-49D1-94AB-AEC79E85FC9B}"/>
    <dgm:cxn modelId="{EE1ECBA7-C05D-41CD-AA73-C8078984C41D}" type="presOf" srcId="{B6F23487-CBB0-48AC-8D99-D4B3EB78CF71}" destId="{3FDBAB16-88A0-4CB6-824D-3E50DC4AE987}" srcOrd="1" destOrd="0" presId="urn:microsoft.com/office/officeart/2005/8/layout/orgChart1"/>
    <dgm:cxn modelId="{3D26F16A-2A24-4B9F-9702-0CF455EC762A}" srcId="{B6F23487-CBB0-48AC-8D99-D4B3EB78CF71}" destId="{54225AAE-6940-4C25-9E9B-F707D2B435C0}" srcOrd="1" destOrd="0" parTransId="{3F43A6AD-9F30-4146-94FE-96F8911D3137}" sibTransId="{B6CC32D7-1CCA-42D2-AEB1-1547FC985BD0}"/>
    <dgm:cxn modelId="{6726C1BA-91A7-474B-B2E8-040BE5E62E6C}" srcId="{B5FD523B-C1F0-4B05-B392-0CEDA9AB136B}" destId="{B6F23487-CBB0-48AC-8D99-D4B3EB78CF71}" srcOrd="0" destOrd="0" parTransId="{7BDD336E-1D8A-4740-AF75-3A74008A0768}" sibTransId="{CCF60938-6D6F-4EFA-AF1C-7BE3F9C45341}"/>
    <dgm:cxn modelId="{8EBF38F7-F0CF-49E0-B59B-917E579975BA}" srcId="{B6F23487-CBB0-48AC-8D99-D4B3EB78CF71}" destId="{C31922C0-566A-4195-B079-77EBC4E81C54}" srcOrd="3" destOrd="0" parTransId="{8FA97088-4651-41B2-8F99-0BC51509B46A}" sibTransId="{CABF3BC8-147E-42C8-B60E-729EB26289A7}"/>
    <dgm:cxn modelId="{548848B8-1D26-4CB4-B3FF-87272989FFF1}" type="presOf" srcId="{6E75F421-12A8-4E69-840E-5F6EF3A8AB15}" destId="{E3C3AA11-AA16-42BC-BC63-C8AE24012ED2}" srcOrd="1" destOrd="0" presId="urn:microsoft.com/office/officeart/2005/8/layout/orgChart1"/>
    <dgm:cxn modelId="{F3384D5A-8EFA-4CE8-B16C-76762A9050D9}" type="presOf" srcId="{B6F23487-CBB0-48AC-8D99-D4B3EB78CF71}" destId="{4A8AE6BE-731C-4002-A363-AEEAFAFF5086}" srcOrd="0" destOrd="0" presId="urn:microsoft.com/office/officeart/2005/8/layout/orgChart1"/>
    <dgm:cxn modelId="{8E46F29C-33DF-4909-8CC4-58C9AF14CCE6}" srcId="{B6F23487-CBB0-48AC-8D99-D4B3EB78CF71}" destId="{BCCC210D-62A8-47B9-8871-ABEEBABD5FEF}" srcOrd="2" destOrd="0" parTransId="{F7FAFD42-BEA9-47A3-A8B4-18651F2A2260}" sibTransId="{F237B6C1-9B31-4A5D-AE7E-20885B62F525}"/>
    <dgm:cxn modelId="{5FD6A251-A910-41E4-8818-18FBEFAD3E43}" type="presOf" srcId="{F7FAFD42-BEA9-47A3-A8B4-18651F2A2260}" destId="{17D6E9D5-4759-4214-910C-4D9E7AEA1129}" srcOrd="0" destOrd="0" presId="urn:microsoft.com/office/officeart/2005/8/layout/orgChart1"/>
    <dgm:cxn modelId="{7EDC82C0-1F94-4878-A027-46377CBCA7EC}" type="presOf" srcId="{BCCC210D-62A8-47B9-8871-ABEEBABD5FEF}" destId="{7E7C6E93-FD00-41F0-9C83-0487EBEEBEE2}" srcOrd="0" destOrd="0" presId="urn:microsoft.com/office/officeart/2005/8/layout/orgChart1"/>
    <dgm:cxn modelId="{C7F123E0-8E7C-466B-A51F-80A0A5FFADB6}" type="presOf" srcId="{B5FD523B-C1F0-4B05-B392-0CEDA9AB136B}" destId="{58FCBFB8-2FE9-4FC3-A45E-302FFDFE9FD3}" srcOrd="0" destOrd="0" presId="urn:microsoft.com/office/officeart/2005/8/layout/orgChart1"/>
    <dgm:cxn modelId="{31B0717D-8512-47FB-AB35-DD5521C04982}" type="presOf" srcId="{3F43A6AD-9F30-4146-94FE-96F8911D3137}" destId="{0F96F00E-1630-4112-89B3-D99D0E94ECF5}" srcOrd="0" destOrd="0" presId="urn:microsoft.com/office/officeart/2005/8/layout/orgChart1"/>
    <dgm:cxn modelId="{1CE41934-269A-4731-8586-150E4901617D}" type="presOf" srcId="{2B9075BA-8A3D-4005-B588-A89E12C8165D}" destId="{7E449F99-D922-42B3-9A5D-659BBEBED330}" srcOrd="0" destOrd="0" presId="urn:microsoft.com/office/officeart/2005/8/layout/orgChart1"/>
    <dgm:cxn modelId="{C7B9C5DC-0820-40A9-B773-38ADE1E9AD06}" type="presOf" srcId="{BCCC210D-62A8-47B9-8871-ABEEBABD5FEF}" destId="{A20BE774-2FED-4015-9124-17260C28B4BE}" srcOrd="1" destOrd="0" presId="urn:microsoft.com/office/officeart/2005/8/layout/orgChart1"/>
    <dgm:cxn modelId="{D6605A95-D040-4A84-A6B8-FCA64A1A11CD}" type="presOf" srcId="{54225AAE-6940-4C25-9E9B-F707D2B435C0}" destId="{65A55931-7B1F-4DC3-A832-76CC0DE7C550}" srcOrd="1" destOrd="0" presId="urn:microsoft.com/office/officeart/2005/8/layout/orgChart1"/>
    <dgm:cxn modelId="{4050EAF8-C4AF-4955-BACA-3572A9401B1E}" type="presOf" srcId="{C31922C0-566A-4195-B079-77EBC4E81C54}" destId="{576AD367-4194-4A5C-8F19-EA57E1A5A240}" srcOrd="0" destOrd="0" presId="urn:microsoft.com/office/officeart/2005/8/layout/orgChart1"/>
    <dgm:cxn modelId="{14105A78-CABB-43B8-B1A0-A63BA395AA94}" type="presOf" srcId="{6E75F421-12A8-4E69-840E-5F6EF3A8AB15}" destId="{E4476F81-88D8-4ADA-9DAD-51AC37FEBF84}" srcOrd="0" destOrd="0" presId="urn:microsoft.com/office/officeart/2005/8/layout/orgChart1"/>
    <dgm:cxn modelId="{6C15B580-43D2-40EF-BB43-9AE5DCC98867}" type="presOf" srcId="{C31922C0-566A-4195-B079-77EBC4E81C54}" destId="{4D840AA5-1DE4-4904-87BA-6A3313B3D60A}" srcOrd="1" destOrd="0" presId="urn:microsoft.com/office/officeart/2005/8/layout/orgChart1"/>
    <dgm:cxn modelId="{6DB8068A-7B78-45AE-A666-FAA66A1A2494}" type="presParOf" srcId="{58FCBFB8-2FE9-4FC3-A45E-302FFDFE9FD3}" destId="{C7BA3BB4-C28C-4077-A6E4-46BF35F4E026}" srcOrd="0" destOrd="0" presId="urn:microsoft.com/office/officeart/2005/8/layout/orgChart1"/>
    <dgm:cxn modelId="{5697D20D-91E5-4C4F-A639-02373A4E906E}" type="presParOf" srcId="{C7BA3BB4-C28C-4077-A6E4-46BF35F4E026}" destId="{866164D9-9A06-4D36-A1B4-F79C2C79282B}" srcOrd="0" destOrd="0" presId="urn:microsoft.com/office/officeart/2005/8/layout/orgChart1"/>
    <dgm:cxn modelId="{B75ED2A9-4CEF-4BCE-BF4A-FAD3AA5BB062}" type="presParOf" srcId="{866164D9-9A06-4D36-A1B4-F79C2C79282B}" destId="{4A8AE6BE-731C-4002-A363-AEEAFAFF5086}" srcOrd="0" destOrd="0" presId="urn:microsoft.com/office/officeart/2005/8/layout/orgChart1"/>
    <dgm:cxn modelId="{D63F2128-5C2A-489A-A395-6E4D9C921ECE}" type="presParOf" srcId="{866164D9-9A06-4D36-A1B4-F79C2C79282B}" destId="{3FDBAB16-88A0-4CB6-824D-3E50DC4AE987}" srcOrd="1" destOrd="0" presId="urn:microsoft.com/office/officeart/2005/8/layout/orgChart1"/>
    <dgm:cxn modelId="{8975AE93-23A2-4BFC-A0D2-20611E278399}" type="presParOf" srcId="{C7BA3BB4-C28C-4077-A6E4-46BF35F4E026}" destId="{0C52A813-C25E-4E13-AC45-089E116FD496}" srcOrd="1" destOrd="0" presId="urn:microsoft.com/office/officeart/2005/8/layout/orgChart1"/>
    <dgm:cxn modelId="{D583C56D-E0C0-40E4-8AE7-929965443956}" type="presParOf" srcId="{0C52A813-C25E-4E13-AC45-089E116FD496}" destId="{0F96F00E-1630-4112-89B3-D99D0E94ECF5}" srcOrd="0" destOrd="0" presId="urn:microsoft.com/office/officeart/2005/8/layout/orgChart1"/>
    <dgm:cxn modelId="{D13D03ED-E38D-4A95-8ED9-9114A73716E7}" type="presParOf" srcId="{0C52A813-C25E-4E13-AC45-089E116FD496}" destId="{3A6C097B-8C11-48C1-8547-F35D778B87C9}" srcOrd="1" destOrd="0" presId="urn:microsoft.com/office/officeart/2005/8/layout/orgChart1"/>
    <dgm:cxn modelId="{FD37745C-1E87-4754-8166-6CC72A9F3B8B}" type="presParOf" srcId="{3A6C097B-8C11-48C1-8547-F35D778B87C9}" destId="{733B8D7A-19D0-46AA-8E93-12255C8E6065}" srcOrd="0" destOrd="0" presId="urn:microsoft.com/office/officeart/2005/8/layout/orgChart1"/>
    <dgm:cxn modelId="{13BEF682-6D8A-4890-B9DA-D59316BDB159}" type="presParOf" srcId="{733B8D7A-19D0-46AA-8E93-12255C8E6065}" destId="{1F658A97-A4EA-4252-8DDD-663F41EEA272}" srcOrd="0" destOrd="0" presId="urn:microsoft.com/office/officeart/2005/8/layout/orgChart1"/>
    <dgm:cxn modelId="{EE47A53B-4883-4E69-8624-184E57E728F5}" type="presParOf" srcId="{733B8D7A-19D0-46AA-8E93-12255C8E6065}" destId="{65A55931-7B1F-4DC3-A832-76CC0DE7C550}" srcOrd="1" destOrd="0" presId="urn:microsoft.com/office/officeart/2005/8/layout/orgChart1"/>
    <dgm:cxn modelId="{40F46227-937B-45B7-BA60-63B8C3406255}" type="presParOf" srcId="{3A6C097B-8C11-48C1-8547-F35D778B87C9}" destId="{7DC82615-3A65-421D-A5C7-1818BC37792F}" srcOrd="1" destOrd="0" presId="urn:microsoft.com/office/officeart/2005/8/layout/orgChart1"/>
    <dgm:cxn modelId="{1988773B-8622-45E3-8F5D-DA892C9DB971}" type="presParOf" srcId="{3A6C097B-8C11-48C1-8547-F35D778B87C9}" destId="{2B88B424-0A92-4514-A895-C563918FBDFA}" srcOrd="2" destOrd="0" presId="urn:microsoft.com/office/officeart/2005/8/layout/orgChart1"/>
    <dgm:cxn modelId="{1CF1E3BE-000B-47F2-A96A-0896314A9B56}" type="presParOf" srcId="{0C52A813-C25E-4E13-AC45-089E116FD496}" destId="{17D6E9D5-4759-4214-910C-4D9E7AEA1129}" srcOrd="2" destOrd="0" presId="urn:microsoft.com/office/officeart/2005/8/layout/orgChart1"/>
    <dgm:cxn modelId="{A0523786-D1D2-48DE-9A2C-CB0A8A0EE2FA}" type="presParOf" srcId="{0C52A813-C25E-4E13-AC45-089E116FD496}" destId="{BDFE307E-35C1-4893-B305-56D3A969483F}" srcOrd="3" destOrd="0" presId="urn:microsoft.com/office/officeart/2005/8/layout/orgChart1"/>
    <dgm:cxn modelId="{FC9FA04C-F71A-4C5D-82D5-E5757CCB9207}" type="presParOf" srcId="{BDFE307E-35C1-4893-B305-56D3A969483F}" destId="{4E776440-6213-47EA-A9E7-79799FFDEFB3}" srcOrd="0" destOrd="0" presId="urn:microsoft.com/office/officeart/2005/8/layout/orgChart1"/>
    <dgm:cxn modelId="{2BCD8CC6-E8E8-46DB-B5C5-D91B80B1C391}" type="presParOf" srcId="{4E776440-6213-47EA-A9E7-79799FFDEFB3}" destId="{7E7C6E93-FD00-41F0-9C83-0487EBEEBEE2}" srcOrd="0" destOrd="0" presId="urn:microsoft.com/office/officeart/2005/8/layout/orgChart1"/>
    <dgm:cxn modelId="{1C2AC199-FEE8-42F4-A83C-DD47A534F636}" type="presParOf" srcId="{4E776440-6213-47EA-A9E7-79799FFDEFB3}" destId="{A20BE774-2FED-4015-9124-17260C28B4BE}" srcOrd="1" destOrd="0" presId="urn:microsoft.com/office/officeart/2005/8/layout/orgChart1"/>
    <dgm:cxn modelId="{04BBE87F-565A-476F-8DE2-CC5C15EFF844}" type="presParOf" srcId="{BDFE307E-35C1-4893-B305-56D3A969483F}" destId="{AF49D98E-7BAD-42EB-BE52-0F9634B06522}" srcOrd="1" destOrd="0" presId="urn:microsoft.com/office/officeart/2005/8/layout/orgChart1"/>
    <dgm:cxn modelId="{F5F26DC5-5496-4A75-B62D-815030ED72BB}" type="presParOf" srcId="{BDFE307E-35C1-4893-B305-56D3A969483F}" destId="{6A573D93-4579-4000-8DBB-D00244F000B7}" srcOrd="2" destOrd="0" presId="urn:microsoft.com/office/officeart/2005/8/layout/orgChart1"/>
    <dgm:cxn modelId="{04DDFD4F-3093-477D-98DA-266DC9DC2CA8}" type="presParOf" srcId="{0C52A813-C25E-4E13-AC45-089E116FD496}" destId="{30BA7F84-C251-4A75-BFF2-44316E496835}" srcOrd="4" destOrd="0" presId="urn:microsoft.com/office/officeart/2005/8/layout/orgChart1"/>
    <dgm:cxn modelId="{FAD0C62A-37AE-4A3C-A350-E3544093983E}" type="presParOf" srcId="{0C52A813-C25E-4E13-AC45-089E116FD496}" destId="{A39D49C6-05BD-42AF-AED5-2EFA39D2943B}" srcOrd="5" destOrd="0" presId="urn:microsoft.com/office/officeart/2005/8/layout/orgChart1"/>
    <dgm:cxn modelId="{3B5906E2-02FC-495A-8CC5-9FDF27D25D77}" type="presParOf" srcId="{A39D49C6-05BD-42AF-AED5-2EFA39D2943B}" destId="{7B4B22FC-C41E-4B80-8D06-2C689867020F}" srcOrd="0" destOrd="0" presId="urn:microsoft.com/office/officeart/2005/8/layout/orgChart1"/>
    <dgm:cxn modelId="{FDBD8748-1680-45AE-B669-078011845E0E}" type="presParOf" srcId="{7B4B22FC-C41E-4B80-8D06-2C689867020F}" destId="{576AD367-4194-4A5C-8F19-EA57E1A5A240}" srcOrd="0" destOrd="0" presId="urn:microsoft.com/office/officeart/2005/8/layout/orgChart1"/>
    <dgm:cxn modelId="{18E6F26C-6499-4640-A665-5F07D9DCDE6A}" type="presParOf" srcId="{7B4B22FC-C41E-4B80-8D06-2C689867020F}" destId="{4D840AA5-1DE4-4904-87BA-6A3313B3D60A}" srcOrd="1" destOrd="0" presId="urn:microsoft.com/office/officeart/2005/8/layout/orgChart1"/>
    <dgm:cxn modelId="{069D73F9-6454-416C-A002-5AD009B40BC5}" type="presParOf" srcId="{A39D49C6-05BD-42AF-AED5-2EFA39D2943B}" destId="{8A79EE1D-FE85-453F-9AE8-DCF2BC4C184A}" srcOrd="1" destOrd="0" presId="urn:microsoft.com/office/officeart/2005/8/layout/orgChart1"/>
    <dgm:cxn modelId="{4225AFCB-EF4E-41B0-9C18-64DBAEC48D71}" type="presParOf" srcId="{A39D49C6-05BD-42AF-AED5-2EFA39D2943B}" destId="{2DEB107C-4660-44A6-8BA0-7B38998667B4}" srcOrd="2" destOrd="0" presId="urn:microsoft.com/office/officeart/2005/8/layout/orgChart1"/>
    <dgm:cxn modelId="{675EF168-11A2-4658-90BA-72FC6E1F4822}" type="presParOf" srcId="{C7BA3BB4-C28C-4077-A6E4-46BF35F4E026}" destId="{F53896DE-5AB5-49BA-9AE0-AFAED5FF29DC}" srcOrd="2" destOrd="0" presId="urn:microsoft.com/office/officeart/2005/8/layout/orgChart1"/>
    <dgm:cxn modelId="{ECE51FC1-522E-4785-932E-CCD5B781B790}" type="presParOf" srcId="{F53896DE-5AB5-49BA-9AE0-AFAED5FF29DC}" destId="{7E449F99-D922-42B3-9A5D-659BBEBED330}" srcOrd="0" destOrd="0" presId="urn:microsoft.com/office/officeart/2005/8/layout/orgChart1"/>
    <dgm:cxn modelId="{52416AE7-4E82-4D0F-A578-2EA5B58D94A5}" type="presParOf" srcId="{F53896DE-5AB5-49BA-9AE0-AFAED5FF29DC}" destId="{64F996F2-E839-4194-AE48-ABB47ECD4D6E}" srcOrd="1" destOrd="0" presId="urn:microsoft.com/office/officeart/2005/8/layout/orgChart1"/>
    <dgm:cxn modelId="{EDF9F53B-DA79-40E7-8BFC-D1EA2086F75A}" type="presParOf" srcId="{64F996F2-E839-4194-AE48-ABB47ECD4D6E}" destId="{CDFCA496-E063-4FE9-B14D-B0FF2D8DCCEA}" srcOrd="0" destOrd="0" presId="urn:microsoft.com/office/officeart/2005/8/layout/orgChart1"/>
    <dgm:cxn modelId="{66377D5F-09C2-436B-A955-306E73408AA3}" type="presParOf" srcId="{CDFCA496-E063-4FE9-B14D-B0FF2D8DCCEA}" destId="{E4476F81-88D8-4ADA-9DAD-51AC37FEBF84}" srcOrd="0" destOrd="0" presId="urn:microsoft.com/office/officeart/2005/8/layout/orgChart1"/>
    <dgm:cxn modelId="{58B5D8F0-2DBB-4AA0-939A-5FB27544ECAC}" type="presParOf" srcId="{CDFCA496-E063-4FE9-B14D-B0FF2D8DCCEA}" destId="{E3C3AA11-AA16-42BC-BC63-C8AE24012ED2}" srcOrd="1" destOrd="0" presId="urn:microsoft.com/office/officeart/2005/8/layout/orgChart1"/>
    <dgm:cxn modelId="{847F4803-1BF3-4C9F-B473-03AC5B1D8AB3}" type="presParOf" srcId="{64F996F2-E839-4194-AE48-ABB47ECD4D6E}" destId="{5D91BC77-50A0-4C29-948C-3197D8AB4EAC}" srcOrd="1" destOrd="0" presId="urn:microsoft.com/office/officeart/2005/8/layout/orgChart1"/>
    <dgm:cxn modelId="{CB7180CB-E873-40B2-843A-1212916F281F}" type="presParOf" srcId="{64F996F2-E839-4194-AE48-ABB47ECD4D6E}" destId="{5DBD287A-BF1A-4E27-B865-4E5CB326DF7C}" srcOrd="2" destOrd="0" presId="urn:microsoft.com/office/officeart/2005/8/layout/orgChart1"/>
  </dgm:cxnLst>
  <dgm:bg/>
  <dgm:whole/>
</dgm:dataModel>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3 ετος </PublishDate>
  <Abstract>Γιαννίκου Παρασκευή, 3999</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51245D6-F455-4A6C-87ED-1051F3F2C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13</Pages>
  <Words>1868</Words>
  <Characters>10654</Characters>
  <Application>Microsoft Office Word</Application>
  <DocSecurity>0</DocSecurity>
  <Lines>88</Lines>
  <Paragraphs>24</Paragraphs>
  <ScaleCrop>false</ScaleCrop>
  <HeadingPairs>
    <vt:vector size="2" baseType="variant">
      <vt:variant>
        <vt:lpstr>Τίτλος</vt:lpstr>
      </vt:variant>
      <vt:variant>
        <vt:i4>1</vt:i4>
      </vt:variant>
    </vt:vector>
  </HeadingPairs>
  <TitlesOfParts>
    <vt:vector size="1" baseType="lpstr">
      <vt:lpstr/>
    </vt:vector>
  </TitlesOfParts>
  <Company>by adguard</Company>
  <LinksUpToDate>false</LinksUpToDate>
  <CharactersWithSpaces>12498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1η εργασία πληροφορικής</dc:title>
  <dc:creator>user1</dc:creator>
  <cp:lastModifiedBy>user1</cp:lastModifiedBy>
  <cp:revision>2</cp:revision>
  <dcterms:created xsi:type="dcterms:W3CDTF">2018-04-21T16:09:00Z</dcterms:created>
  <dcterms:modified xsi:type="dcterms:W3CDTF">2018-05-28T16:13:00Z</dcterms:modified>
</cp:coreProperties>
</file>